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838A5" w14:textId="5E84D19A" w:rsidR="00EB6F9E" w:rsidRPr="00272B17" w:rsidRDefault="00EB6F9E">
      <w:pPr>
        <w:pStyle w:val="Heading1"/>
        <w:jc w:val="center"/>
        <w:rPr>
          <w:sz w:val="24"/>
          <w:szCs w:val="24"/>
        </w:rPr>
      </w:pPr>
      <w:r w:rsidRPr="00272B17">
        <w:rPr>
          <w:sz w:val="24"/>
          <w:szCs w:val="24"/>
        </w:rPr>
        <w:t xml:space="preserve">ERCOT ROS </w:t>
      </w:r>
      <w:r w:rsidR="00284F9E" w:rsidRPr="00272B17">
        <w:rPr>
          <w:sz w:val="24"/>
          <w:szCs w:val="24"/>
        </w:rPr>
        <w:t>Inverter</w:t>
      </w:r>
      <w:r w:rsidR="00345B81">
        <w:rPr>
          <w:sz w:val="24"/>
          <w:szCs w:val="24"/>
        </w:rPr>
        <w:t>-</w:t>
      </w:r>
      <w:r w:rsidR="00284F9E" w:rsidRPr="00272B17">
        <w:rPr>
          <w:sz w:val="24"/>
          <w:szCs w:val="24"/>
        </w:rPr>
        <w:t xml:space="preserve">Based Resource </w:t>
      </w:r>
      <w:r w:rsidR="00D53A6A">
        <w:rPr>
          <w:sz w:val="24"/>
          <w:szCs w:val="24"/>
        </w:rPr>
        <w:t>Working Group</w:t>
      </w:r>
      <w:r w:rsidRPr="00272B17">
        <w:rPr>
          <w:sz w:val="24"/>
          <w:szCs w:val="24"/>
        </w:rPr>
        <w:t xml:space="preserve"> (</w:t>
      </w:r>
      <w:r w:rsidR="00D53A6A">
        <w:rPr>
          <w:sz w:val="24"/>
          <w:szCs w:val="24"/>
        </w:rPr>
        <w:t>IBRWG</w:t>
      </w:r>
      <w:r w:rsidRPr="00272B17">
        <w:rPr>
          <w:sz w:val="24"/>
          <w:szCs w:val="24"/>
        </w:rPr>
        <w:t>)</w:t>
      </w:r>
    </w:p>
    <w:p w14:paraId="4CF1F452" w14:textId="56214FDF" w:rsidR="00EB6F9E" w:rsidRDefault="00EB6F9E">
      <w:pPr>
        <w:pStyle w:val="Heading3"/>
        <w:rPr>
          <w:sz w:val="24"/>
          <w:szCs w:val="24"/>
        </w:rPr>
      </w:pPr>
      <w:r w:rsidRPr="00272B17">
        <w:rPr>
          <w:sz w:val="24"/>
          <w:szCs w:val="24"/>
        </w:rPr>
        <w:t>Scope</w:t>
      </w:r>
    </w:p>
    <w:p w14:paraId="57020AE2" w14:textId="6DD32B12" w:rsidR="00EF2A0E" w:rsidRPr="00EF2A0E" w:rsidRDefault="00EF2A0E" w:rsidP="00EF2A0E">
      <w:pPr>
        <w:jc w:val="center"/>
      </w:pPr>
      <w:r>
        <w:t xml:space="preserve">Effective </w:t>
      </w:r>
      <w:del w:id="0" w:author="Luminant" w:date="2025-03-05T09:46:00Z" w16du:dateUtc="2025-03-05T15:46:00Z">
        <w:r w:rsidDel="00D0042B">
          <w:delText>July 14, 2023</w:delText>
        </w:r>
      </w:del>
      <w:ins w:id="1" w:author="Luminant" w:date="2025-03-05T09:46:00Z" w16du:dateUtc="2025-03-05T15:46:00Z">
        <w:r w:rsidR="00D0042B">
          <w:t>XX XX, 2025</w:t>
        </w:r>
      </w:ins>
    </w:p>
    <w:p w14:paraId="6B97ADA0" w14:textId="6AF6B682" w:rsidR="00EF2A0E" w:rsidRPr="00EF2A0E" w:rsidRDefault="00EF2A0E" w:rsidP="00EF2A0E">
      <w:pPr>
        <w:jc w:val="center"/>
      </w:pPr>
      <w:r>
        <w:t xml:space="preserve">ROS Approved </w:t>
      </w:r>
      <w:del w:id="2" w:author="Luminant" w:date="2025-03-05T09:45:00Z" w16du:dateUtc="2025-03-05T15:45:00Z">
        <w:r w:rsidDel="00D0042B">
          <w:delText xml:space="preserve">July 6, 2023 </w:delText>
        </w:r>
      </w:del>
      <w:ins w:id="3" w:author="Luminant" w:date="2025-03-05T09:45:00Z" w16du:dateUtc="2025-03-05T15:45:00Z">
        <w:r w:rsidR="00D0042B">
          <w:t>XX XX, 2</w:t>
        </w:r>
      </w:ins>
      <w:ins w:id="4" w:author="Luminant" w:date="2025-03-05T09:46:00Z" w16du:dateUtc="2025-03-05T15:46:00Z">
        <w:r w:rsidR="00D0042B">
          <w:t>025</w:t>
        </w:r>
      </w:ins>
    </w:p>
    <w:p w14:paraId="7936DA95" w14:textId="77777777" w:rsidR="00B94B08" w:rsidRPr="00B94B08" w:rsidRDefault="00B94B08" w:rsidP="00B94B08"/>
    <w:p w14:paraId="486C7C71" w14:textId="77777777" w:rsidR="00EB6F9E" w:rsidRPr="00272B17" w:rsidRDefault="00EB6F9E">
      <w:pPr>
        <w:pStyle w:val="Heading2"/>
        <w:rPr>
          <w:b/>
          <w:szCs w:val="24"/>
        </w:rPr>
      </w:pPr>
    </w:p>
    <w:p w14:paraId="04EECDB3" w14:textId="0ACB113E" w:rsidR="00EE7648" w:rsidRPr="00272B17" w:rsidRDefault="00EE7648" w:rsidP="00272B17">
      <w:pPr>
        <w:jc w:val="both"/>
        <w:rPr>
          <w:szCs w:val="24"/>
        </w:rPr>
      </w:pPr>
      <w:r w:rsidRPr="00272B17">
        <w:rPr>
          <w:szCs w:val="24"/>
        </w:rPr>
        <w:t xml:space="preserve">The </w:t>
      </w:r>
      <w:bookmarkStart w:id="5" w:name="_Hlk95144135"/>
      <w:r w:rsidRPr="00272B17">
        <w:rPr>
          <w:szCs w:val="24"/>
        </w:rPr>
        <w:t>Inverter</w:t>
      </w:r>
      <w:r w:rsidR="00345B81">
        <w:rPr>
          <w:szCs w:val="24"/>
        </w:rPr>
        <w:t>-</w:t>
      </w:r>
      <w:r w:rsidRPr="00272B17">
        <w:rPr>
          <w:szCs w:val="24"/>
        </w:rPr>
        <w:t xml:space="preserve">Based Resource </w:t>
      </w:r>
      <w:r w:rsidR="00D53A6A">
        <w:rPr>
          <w:szCs w:val="24"/>
        </w:rPr>
        <w:t>Working Group</w:t>
      </w:r>
      <w:r w:rsidRPr="00272B17">
        <w:rPr>
          <w:szCs w:val="24"/>
        </w:rPr>
        <w:t xml:space="preserve"> (</w:t>
      </w:r>
      <w:r w:rsidR="00D53A6A">
        <w:rPr>
          <w:szCs w:val="24"/>
        </w:rPr>
        <w:t>IBRWG</w:t>
      </w:r>
      <w:r w:rsidRPr="00272B17">
        <w:rPr>
          <w:szCs w:val="24"/>
        </w:rPr>
        <w:t xml:space="preserve">) </w:t>
      </w:r>
      <w:bookmarkEnd w:id="5"/>
      <w:r w:rsidRPr="00272B17">
        <w:rPr>
          <w:szCs w:val="24"/>
        </w:rPr>
        <w:t xml:space="preserve">is a </w:t>
      </w:r>
      <w:r w:rsidR="00D53A6A">
        <w:rPr>
          <w:szCs w:val="24"/>
        </w:rPr>
        <w:t>working group</w:t>
      </w:r>
      <w:r w:rsidRPr="00272B17">
        <w:rPr>
          <w:szCs w:val="24"/>
        </w:rPr>
        <w:t xml:space="preserve"> reporting to the Reliability and Operations Subcommittee (ROS).  </w:t>
      </w:r>
    </w:p>
    <w:p w14:paraId="58560CEA" w14:textId="77777777" w:rsidR="00EE7648" w:rsidRPr="00272B17" w:rsidRDefault="00EE7648" w:rsidP="00EE7648">
      <w:pPr>
        <w:widowControl w:val="0"/>
        <w:spacing w:line="320" w:lineRule="exact"/>
        <w:jc w:val="both"/>
        <w:rPr>
          <w:szCs w:val="24"/>
        </w:rPr>
      </w:pPr>
    </w:p>
    <w:p w14:paraId="783A5262" w14:textId="77777777" w:rsidR="00EE7648" w:rsidRPr="00272B17" w:rsidRDefault="00EE7648" w:rsidP="00EE7648">
      <w:pPr>
        <w:widowControl w:val="0"/>
        <w:spacing w:line="320" w:lineRule="exact"/>
        <w:jc w:val="both"/>
        <w:rPr>
          <w:b/>
          <w:szCs w:val="24"/>
          <w:u w:val="single"/>
        </w:rPr>
      </w:pPr>
      <w:r w:rsidRPr="00272B17">
        <w:rPr>
          <w:b/>
          <w:szCs w:val="24"/>
          <w:u w:val="single"/>
        </w:rPr>
        <w:t>Background</w:t>
      </w:r>
    </w:p>
    <w:p w14:paraId="70777096" w14:textId="0C7842F3" w:rsidR="00D851A3" w:rsidRPr="001E20DF" w:rsidRDefault="00D63DA8" w:rsidP="00D851A3">
      <w:pPr>
        <w:jc w:val="both"/>
        <w:rPr>
          <w:szCs w:val="24"/>
        </w:rPr>
      </w:pPr>
      <w:r>
        <w:rPr>
          <w:szCs w:val="24"/>
        </w:rPr>
        <w:t>Inverter-Based Resources (</w:t>
      </w:r>
      <w:r w:rsidR="004453F7" w:rsidRPr="00272B17">
        <w:rPr>
          <w:szCs w:val="24"/>
        </w:rPr>
        <w:t>IBRs</w:t>
      </w:r>
      <w:r>
        <w:rPr>
          <w:szCs w:val="24"/>
        </w:rPr>
        <w:t>)</w:t>
      </w:r>
      <w:r w:rsidR="004453F7" w:rsidRPr="00272B17">
        <w:rPr>
          <w:szCs w:val="24"/>
        </w:rPr>
        <w:t xml:space="preserve"> make up a significant portion of ERCOT Generation Resources </w:t>
      </w:r>
      <w:del w:id="6" w:author="Luminant" w:date="2025-03-10T10:47:00Z" w16du:dateUtc="2025-03-10T15:47:00Z">
        <w:r w:rsidR="004453F7" w:rsidRPr="00272B17" w:rsidDel="009854D8">
          <w:rPr>
            <w:szCs w:val="24"/>
          </w:rPr>
          <w:delText>today</w:delText>
        </w:r>
        <w:r w:rsidR="00D0038D" w:rsidDel="009854D8">
          <w:rPr>
            <w:szCs w:val="24"/>
          </w:rPr>
          <w:delText>,</w:delText>
        </w:r>
        <w:r w:rsidR="004453F7" w:rsidRPr="00272B17" w:rsidDel="009854D8">
          <w:rPr>
            <w:szCs w:val="24"/>
          </w:rPr>
          <w:delText xml:space="preserve"> and</w:delText>
        </w:r>
      </w:del>
      <w:ins w:id="7" w:author="Luminant" w:date="2025-03-10T10:47:00Z" w16du:dateUtc="2025-03-10T15:47:00Z">
        <w:r w:rsidR="009854D8" w:rsidRPr="00272B17">
          <w:rPr>
            <w:szCs w:val="24"/>
          </w:rPr>
          <w:t>today</w:t>
        </w:r>
        <w:r w:rsidR="009854D8">
          <w:rPr>
            <w:szCs w:val="24"/>
          </w:rPr>
          <w:t xml:space="preserve"> and</w:t>
        </w:r>
      </w:ins>
      <w:r w:rsidR="004453F7" w:rsidRPr="00272B17">
        <w:rPr>
          <w:szCs w:val="24"/>
        </w:rPr>
        <w:t xml:space="preserve"> are forecasted to rapidly increase even further and become the dominant resource technology on the ERCOT </w:t>
      </w:r>
      <w:r w:rsidR="00D0038D">
        <w:rPr>
          <w:szCs w:val="24"/>
        </w:rPr>
        <w:t>S</w:t>
      </w:r>
      <w:r w:rsidR="004453F7" w:rsidRPr="00272B17">
        <w:rPr>
          <w:szCs w:val="24"/>
        </w:rPr>
        <w:t>ystem.  IBR technology differences may at times necessitate different requirements, testing, and</w:t>
      </w:r>
      <w:r w:rsidR="00D0038D">
        <w:rPr>
          <w:szCs w:val="24"/>
        </w:rPr>
        <w:t>/</w:t>
      </w:r>
      <w:r w:rsidR="004453F7" w:rsidRPr="00272B17">
        <w:rPr>
          <w:szCs w:val="24"/>
        </w:rPr>
        <w:t xml:space="preserve">or performance monitoring to identify and correct performance </w:t>
      </w:r>
      <w:r w:rsidR="00272B17" w:rsidRPr="00272B17">
        <w:rPr>
          <w:szCs w:val="24"/>
        </w:rPr>
        <w:t>deficiencies to ensure reliable operations.  Several events have occurred in the last 10 years both in ERCOT and other electric grids that highlight the need to address the</w:t>
      </w:r>
      <w:r w:rsidR="00D0038D">
        <w:rPr>
          <w:szCs w:val="24"/>
        </w:rPr>
        <w:t>se</w:t>
      </w:r>
      <w:r w:rsidR="00272B17" w:rsidRPr="00272B17">
        <w:rPr>
          <w:szCs w:val="24"/>
        </w:rPr>
        <w:t xml:space="preserve"> concerns.  </w:t>
      </w:r>
      <w:r w:rsidR="00425232">
        <w:rPr>
          <w:szCs w:val="24"/>
        </w:rPr>
        <w:t>C</w:t>
      </w:r>
      <w:r w:rsidR="00272B17" w:rsidRPr="00272B17">
        <w:rPr>
          <w:szCs w:val="24"/>
        </w:rPr>
        <w:t xml:space="preserve">oordination </w:t>
      </w:r>
      <w:r w:rsidR="00BE5276">
        <w:rPr>
          <w:szCs w:val="24"/>
        </w:rPr>
        <w:t xml:space="preserve">and </w:t>
      </w:r>
      <w:r w:rsidR="00272B17" w:rsidRPr="00272B17">
        <w:rPr>
          <w:szCs w:val="24"/>
        </w:rPr>
        <w:t xml:space="preserve">comprehensive </w:t>
      </w:r>
      <w:r w:rsidR="00345B81">
        <w:rPr>
          <w:szCs w:val="24"/>
        </w:rPr>
        <w:t>e</w:t>
      </w:r>
      <w:r w:rsidR="00272B17" w:rsidRPr="00272B17">
        <w:rPr>
          <w:szCs w:val="24"/>
        </w:rPr>
        <w:t>xpertise from generation owners/operators, transmission owners/operator</w:t>
      </w:r>
      <w:r w:rsidR="00D0038D">
        <w:rPr>
          <w:szCs w:val="24"/>
        </w:rPr>
        <w:t>s</w:t>
      </w:r>
      <w:r w:rsidR="00272B17" w:rsidRPr="00272B17">
        <w:rPr>
          <w:szCs w:val="24"/>
        </w:rPr>
        <w:t>, IBR vendor</w:t>
      </w:r>
      <w:r w:rsidR="00D0038D">
        <w:rPr>
          <w:szCs w:val="24"/>
        </w:rPr>
        <w:t>s</w:t>
      </w:r>
      <w:r w:rsidR="00272B17" w:rsidRPr="00272B17">
        <w:rPr>
          <w:szCs w:val="24"/>
        </w:rPr>
        <w:t>/</w:t>
      </w:r>
      <w:r w:rsidR="00EE6CF2">
        <w:rPr>
          <w:szCs w:val="24"/>
        </w:rPr>
        <w:t>o</w:t>
      </w:r>
      <w:r w:rsidR="00BE5276">
        <w:rPr>
          <w:szCs w:val="24"/>
        </w:rPr>
        <w:t xml:space="preserve">riginal </w:t>
      </w:r>
      <w:r w:rsidR="00EE6CF2">
        <w:rPr>
          <w:szCs w:val="24"/>
        </w:rPr>
        <w:t>e</w:t>
      </w:r>
      <w:r w:rsidR="00BE5276">
        <w:rPr>
          <w:szCs w:val="24"/>
        </w:rPr>
        <w:t xml:space="preserve">quipment </w:t>
      </w:r>
      <w:proofErr w:type="gramStart"/>
      <w:r w:rsidR="00EE6CF2">
        <w:rPr>
          <w:szCs w:val="24"/>
        </w:rPr>
        <w:t>m</w:t>
      </w:r>
      <w:r w:rsidR="00BE5276">
        <w:rPr>
          <w:szCs w:val="24"/>
        </w:rPr>
        <w:t>anufacturers (</w:t>
      </w:r>
      <w:r>
        <w:rPr>
          <w:szCs w:val="24"/>
        </w:rPr>
        <w:t>“</w:t>
      </w:r>
      <w:r w:rsidR="00272B17" w:rsidRPr="00272B17">
        <w:rPr>
          <w:szCs w:val="24"/>
        </w:rPr>
        <w:t>OEMs</w:t>
      </w:r>
      <w:r>
        <w:rPr>
          <w:szCs w:val="24"/>
        </w:rPr>
        <w:t>”</w:t>
      </w:r>
      <w:r w:rsidR="00BE5276">
        <w:rPr>
          <w:szCs w:val="24"/>
        </w:rPr>
        <w:t>)</w:t>
      </w:r>
      <w:proofErr w:type="gramEnd"/>
      <w:r w:rsidR="00272B17" w:rsidRPr="00272B17">
        <w:rPr>
          <w:szCs w:val="24"/>
        </w:rPr>
        <w:t xml:space="preserve">, and ERCOT </w:t>
      </w:r>
      <w:r w:rsidR="00BE5276">
        <w:rPr>
          <w:szCs w:val="24"/>
        </w:rPr>
        <w:t xml:space="preserve">is needed </w:t>
      </w:r>
      <w:r w:rsidR="00272B17" w:rsidRPr="00272B17">
        <w:rPr>
          <w:szCs w:val="24"/>
        </w:rPr>
        <w:t xml:space="preserve">to properly diagnose and mitigate these issues. </w:t>
      </w:r>
      <w:r w:rsidR="00D851A3" w:rsidRPr="00272B17">
        <w:rPr>
          <w:szCs w:val="24"/>
        </w:rPr>
        <w:t xml:space="preserve">The </w:t>
      </w:r>
      <w:r w:rsidR="00D53A6A">
        <w:rPr>
          <w:szCs w:val="24"/>
        </w:rPr>
        <w:t>IBRWG</w:t>
      </w:r>
      <w:r w:rsidR="00D53A6A" w:rsidRPr="00272B17">
        <w:rPr>
          <w:szCs w:val="24"/>
        </w:rPr>
        <w:t xml:space="preserve"> </w:t>
      </w:r>
      <w:r w:rsidR="00D851A3" w:rsidRPr="00272B17">
        <w:rPr>
          <w:szCs w:val="24"/>
        </w:rPr>
        <w:t>reports to the ROS on a regular basis.</w:t>
      </w:r>
    </w:p>
    <w:p w14:paraId="436D6524" w14:textId="77777777" w:rsidR="00272B17" w:rsidRPr="00272B17" w:rsidRDefault="00272B17" w:rsidP="00EE7648">
      <w:pPr>
        <w:widowControl w:val="0"/>
        <w:spacing w:line="320" w:lineRule="exact"/>
        <w:jc w:val="both"/>
        <w:rPr>
          <w:szCs w:val="24"/>
        </w:rPr>
      </w:pPr>
    </w:p>
    <w:p w14:paraId="56CDE38E" w14:textId="77777777" w:rsidR="00EE7648" w:rsidRPr="00272B17" w:rsidRDefault="00EE7648" w:rsidP="00EE7648">
      <w:pPr>
        <w:widowControl w:val="0"/>
        <w:spacing w:line="320" w:lineRule="exact"/>
        <w:jc w:val="both"/>
        <w:rPr>
          <w:b/>
          <w:szCs w:val="24"/>
          <w:u w:val="single"/>
        </w:rPr>
      </w:pPr>
      <w:r w:rsidRPr="00272B17">
        <w:rPr>
          <w:b/>
          <w:szCs w:val="24"/>
          <w:u w:val="single"/>
        </w:rPr>
        <w:t>Membership</w:t>
      </w:r>
    </w:p>
    <w:p w14:paraId="339F9162" w14:textId="77777777" w:rsidR="00EE7648" w:rsidRPr="00272B17" w:rsidRDefault="00EE7648">
      <w:pPr>
        <w:jc w:val="both"/>
        <w:rPr>
          <w:szCs w:val="24"/>
        </w:rPr>
      </w:pPr>
    </w:p>
    <w:p w14:paraId="0B992B6E" w14:textId="46923A6D" w:rsidR="001E20DF" w:rsidRDefault="00EB6F9E">
      <w:pPr>
        <w:jc w:val="both"/>
        <w:rPr>
          <w:szCs w:val="24"/>
        </w:rPr>
      </w:pPr>
      <w:r w:rsidRPr="00272B17">
        <w:rPr>
          <w:szCs w:val="24"/>
        </w:rPr>
        <w:t xml:space="preserve">Membership </w:t>
      </w:r>
      <w:r w:rsidR="00D07A1F">
        <w:rPr>
          <w:szCs w:val="24"/>
        </w:rPr>
        <w:t xml:space="preserve">is open to all concerned parties.  Participation is encouraged </w:t>
      </w:r>
      <w:r w:rsidRPr="00272B17">
        <w:rPr>
          <w:szCs w:val="24"/>
        </w:rPr>
        <w:t>from Transmission and</w:t>
      </w:r>
      <w:r w:rsidR="00754ED1" w:rsidRPr="00272B17">
        <w:rPr>
          <w:szCs w:val="24"/>
        </w:rPr>
        <w:t>/or</w:t>
      </w:r>
      <w:r w:rsidRPr="00272B17">
        <w:rPr>
          <w:szCs w:val="24"/>
        </w:rPr>
        <w:t xml:space="preserve"> Distribution Service Providers (TDSPs),</w:t>
      </w:r>
      <w:r w:rsidR="002B2BF2" w:rsidRPr="00272B17">
        <w:rPr>
          <w:szCs w:val="24"/>
        </w:rPr>
        <w:t xml:space="preserve"> Qualified Scheduling Entities (QSEs), Resource Entities,</w:t>
      </w:r>
      <w:r w:rsidRPr="00272B17">
        <w:rPr>
          <w:szCs w:val="24"/>
        </w:rPr>
        <w:t xml:space="preserve"> ERCOT</w:t>
      </w:r>
      <w:r w:rsidR="00184810" w:rsidRPr="00272B17">
        <w:rPr>
          <w:szCs w:val="24"/>
        </w:rPr>
        <w:t>,</w:t>
      </w:r>
      <w:r w:rsidR="004E7F2F" w:rsidRPr="00272B17">
        <w:rPr>
          <w:szCs w:val="24"/>
        </w:rPr>
        <w:t xml:space="preserve"> </w:t>
      </w:r>
      <w:r w:rsidR="00340F89">
        <w:rPr>
          <w:szCs w:val="24"/>
        </w:rPr>
        <w:t>OEMs</w:t>
      </w:r>
      <w:r w:rsidR="004E7F2F" w:rsidRPr="00272B17">
        <w:rPr>
          <w:szCs w:val="24"/>
        </w:rPr>
        <w:t>,</w:t>
      </w:r>
      <w:r w:rsidR="00184810" w:rsidRPr="00272B17">
        <w:rPr>
          <w:szCs w:val="24"/>
        </w:rPr>
        <w:t xml:space="preserve"> and other </w:t>
      </w:r>
      <w:r w:rsidR="00EE6CF2">
        <w:rPr>
          <w:szCs w:val="24"/>
        </w:rPr>
        <w:t>s</w:t>
      </w:r>
      <w:r w:rsidR="00184810" w:rsidRPr="00272B17">
        <w:rPr>
          <w:szCs w:val="24"/>
        </w:rPr>
        <w:t xml:space="preserve">ubject </w:t>
      </w:r>
      <w:r w:rsidR="00EE6CF2">
        <w:rPr>
          <w:szCs w:val="24"/>
        </w:rPr>
        <w:t>m</w:t>
      </w:r>
      <w:r w:rsidR="00184810" w:rsidRPr="00272B17">
        <w:rPr>
          <w:szCs w:val="24"/>
        </w:rPr>
        <w:t xml:space="preserve">atter </w:t>
      </w:r>
      <w:r w:rsidR="00EE6CF2">
        <w:rPr>
          <w:szCs w:val="24"/>
        </w:rPr>
        <w:t>e</w:t>
      </w:r>
      <w:r w:rsidR="00184810" w:rsidRPr="00272B17">
        <w:rPr>
          <w:szCs w:val="24"/>
        </w:rPr>
        <w:t xml:space="preserve">xperts </w:t>
      </w:r>
      <w:r w:rsidR="001E20DF">
        <w:rPr>
          <w:szCs w:val="24"/>
        </w:rPr>
        <w:t>(</w:t>
      </w:r>
      <w:r w:rsidR="00EE6CF2">
        <w:rPr>
          <w:szCs w:val="24"/>
        </w:rPr>
        <w:t>“</w:t>
      </w:r>
      <w:r w:rsidR="001E20DF">
        <w:rPr>
          <w:szCs w:val="24"/>
        </w:rPr>
        <w:t>SMEs</w:t>
      </w:r>
      <w:r w:rsidR="00EE6CF2">
        <w:rPr>
          <w:szCs w:val="24"/>
        </w:rPr>
        <w:t>”</w:t>
      </w:r>
      <w:r w:rsidR="001E20DF">
        <w:rPr>
          <w:szCs w:val="24"/>
        </w:rPr>
        <w:t xml:space="preserve">) </w:t>
      </w:r>
      <w:r w:rsidR="00184810" w:rsidRPr="00272B17">
        <w:rPr>
          <w:szCs w:val="24"/>
        </w:rPr>
        <w:t>in the IBR field</w:t>
      </w:r>
      <w:r w:rsidRPr="00272B17">
        <w:rPr>
          <w:szCs w:val="24"/>
        </w:rPr>
        <w:t xml:space="preserve">.  </w:t>
      </w:r>
      <w:r w:rsidR="001E20DF">
        <w:rPr>
          <w:szCs w:val="24"/>
        </w:rPr>
        <w:t xml:space="preserve"> </w:t>
      </w:r>
    </w:p>
    <w:p w14:paraId="0E23D1BD" w14:textId="77777777" w:rsidR="001E20DF" w:rsidRDefault="001E20DF">
      <w:pPr>
        <w:jc w:val="both"/>
        <w:rPr>
          <w:szCs w:val="24"/>
        </w:rPr>
      </w:pPr>
    </w:p>
    <w:p w14:paraId="0F31EAAC" w14:textId="38B1BEF2" w:rsidR="00D851A3" w:rsidDel="00FC5511" w:rsidRDefault="00FF539C" w:rsidP="00D851A3">
      <w:pPr>
        <w:jc w:val="both"/>
        <w:rPr>
          <w:del w:id="8" w:author="Luminant" w:date="2025-03-05T09:42:00Z" w16du:dateUtc="2025-03-05T15:42:00Z"/>
          <w:szCs w:val="24"/>
        </w:rPr>
      </w:pPr>
      <w:del w:id="9" w:author="Luminant" w:date="2025-03-05T09:42:00Z" w16du:dateUtc="2025-03-05T15:42:00Z">
        <w:r w:rsidRPr="001E20DF" w:rsidDel="00FC5511">
          <w:rPr>
            <w:szCs w:val="24"/>
          </w:rPr>
          <w:delText xml:space="preserve">ERCOT </w:delText>
        </w:r>
        <w:r w:rsidR="00D53A6A" w:rsidDel="00FC5511">
          <w:rPr>
            <w:szCs w:val="24"/>
          </w:rPr>
          <w:delText>IBRWG</w:delText>
        </w:r>
        <w:r w:rsidRPr="001E20DF" w:rsidDel="00FC5511">
          <w:rPr>
            <w:szCs w:val="24"/>
          </w:rPr>
          <w:delText xml:space="preserve"> meetings </w:delText>
        </w:r>
        <w:r w:rsidR="00FD7612" w:rsidDel="00FC5511">
          <w:rPr>
            <w:szCs w:val="24"/>
          </w:rPr>
          <w:delText xml:space="preserve">may be held as either </w:delText>
        </w:r>
        <w:r w:rsidRPr="001E20DF" w:rsidDel="00FC5511">
          <w:rPr>
            <w:szCs w:val="24"/>
          </w:rPr>
          <w:delText xml:space="preserve">open </w:delText>
        </w:r>
        <w:r w:rsidR="00FD7612" w:rsidDel="00FC5511">
          <w:rPr>
            <w:szCs w:val="24"/>
          </w:rPr>
          <w:delText>or</w:delText>
        </w:r>
        <w:r w:rsidRPr="001E20DF" w:rsidDel="00FC5511">
          <w:rPr>
            <w:szCs w:val="24"/>
          </w:rPr>
          <w:delText xml:space="preserve"> closed sessions. </w:delText>
        </w:r>
        <w:r w:rsidR="00D63DA8" w:rsidDel="00FC5511">
          <w:rPr>
            <w:szCs w:val="24"/>
          </w:rPr>
          <w:delText xml:space="preserve"> </w:delText>
        </w:r>
        <w:r w:rsidR="001E20DF" w:rsidDel="00FC5511">
          <w:rPr>
            <w:szCs w:val="24"/>
          </w:rPr>
          <w:delText>O</w:delText>
        </w:r>
        <w:r w:rsidRPr="001E20DF" w:rsidDel="00FC5511">
          <w:rPr>
            <w:szCs w:val="24"/>
          </w:rPr>
          <w:delText xml:space="preserve">pen sessions </w:delText>
        </w:r>
        <w:r w:rsidR="001E20DF" w:rsidDel="00FC5511">
          <w:rPr>
            <w:szCs w:val="24"/>
          </w:rPr>
          <w:delText>will be open to the public</w:delText>
        </w:r>
        <w:r w:rsidRPr="001E20DF" w:rsidDel="00FC5511">
          <w:rPr>
            <w:szCs w:val="24"/>
          </w:rPr>
          <w:delText>.</w:delText>
        </w:r>
        <w:r w:rsidR="001E20DF" w:rsidDel="00FC5511">
          <w:rPr>
            <w:szCs w:val="24"/>
          </w:rPr>
          <w:delText xml:space="preserve">  Closed sessions will be scheduled</w:delText>
        </w:r>
        <w:r w:rsidR="00FD7612" w:rsidDel="00FC5511">
          <w:rPr>
            <w:szCs w:val="24"/>
          </w:rPr>
          <w:delText>,</w:delText>
        </w:r>
        <w:r w:rsidR="001E20DF" w:rsidDel="00FC5511">
          <w:rPr>
            <w:szCs w:val="24"/>
          </w:rPr>
          <w:delText xml:space="preserve"> as needed</w:delText>
        </w:r>
        <w:r w:rsidR="00FD7612" w:rsidDel="00FC5511">
          <w:rPr>
            <w:szCs w:val="24"/>
          </w:rPr>
          <w:delText>,</w:delText>
        </w:r>
        <w:r w:rsidR="001E20DF" w:rsidDel="00FC5511">
          <w:rPr>
            <w:szCs w:val="24"/>
          </w:rPr>
          <w:delText xml:space="preserve"> to facilitate the discussion or disclosure of Protected Information and/or other confidential information. </w:delText>
        </w:r>
        <w:r w:rsidR="00D63DA8" w:rsidDel="00FC5511">
          <w:rPr>
            <w:szCs w:val="24"/>
          </w:rPr>
          <w:delText xml:space="preserve"> </w:delText>
        </w:r>
        <w:r w:rsidR="001E20DF" w:rsidDel="00FC5511">
          <w:rPr>
            <w:szCs w:val="24"/>
          </w:rPr>
          <w:delText xml:space="preserve">Participation in closed sessions is limited to the following Entities: </w:delText>
        </w:r>
        <w:r w:rsidR="00D851A3" w:rsidDel="00FC5511">
          <w:rPr>
            <w:szCs w:val="24"/>
          </w:rPr>
          <w:delText>ERCOT, the Public Utility Commission of Texas (PUCT)</w:delText>
        </w:r>
        <w:r w:rsidR="00D851A3" w:rsidRPr="00D851A3" w:rsidDel="00FC5511">
          <w:delText xml:space="preserve"> </w:delText>
        </w:r>
        <w:r w:rsidR="00D851A3" w:rsidDel="00FC5511">
          <w:delText>or other relevant state agencies</w:delText>
        </w:r>
        <w:r w:rsidR="00D851A3" w:rsidDel="00FC5511">
          <w:rPr>
            <w:szCs w:val="24"/>
          </w:rPr>
          <w:delText xml:space="preserve">, </w:delText>
        </w:r>
        <w:r w:rsidR="00D851A3" w:rsidRPr="00497C45" w:rsidDel="00FC5511">
          <w:delText>North American Electric Reliability Corporation (NERC)</w:delText>
        </w:r>
        <w:r w:rsidR="00D851A3" w:rsidDel="00FC5511">
          <w:delText>,</w:delText>
        </w:r>
        <w:r w:rsidR="00E3667F" w:rsidDel="00FC5511">
          <w:delText xml:space="preserve"> Texas </w:delText>
        </w:r>
        <w:r w:rsidR="00E3667F" w:rsidRPr="00497C45" w:rsidDel="00FC5511">
          <w:delText>Reliability</w:delText>
        </w:r>
        <w:r w:rsidR="00E3667F" w:rsidDel="00FC5511">
          <w:delText xml:space="preserve"> En</w:delText>
        </w:r>
        <w:r w:rsidR="00E3667F" w:rsidRPr="00497C45" w:rsidDel="00FC5511">
          <w:delText xml:space="preserve">tity (TRE), </w:delText>
        </w:r>
        <w:r w:rsidR="001E20DF" w:rsidDel="00FC5511">
          <w:rPr>
            <w:szCs w:val="24"/>
          </w:rPr>
          <w:delText>QSEs</w:delText>
        </w:r>
        <w:r w:rsidR="00D851A3" w:rsidDel="00FC5511">
          <w:rPr>
            <w:szCs w:val="24"/>
          </w:rPr>
          <w:delText xml:space="preserve"> who represent Resources</w:delText>
        </w:r>
        <w:r w:rsidR="001E20DF" w:rsidDel="00FC5511">
          <w:rPr>
            <w:szCs w:val="24"/>
          </w:rPr>
          <w:delText>, Resource Entities, TDSPs, manufacturers o</w:delText>
        </w:r>
        <w:r w:rsidR="00FD7612" w:rsidDel="00FC5511">
          <w:rPr>
            <w:szCs w:val="24"/>
          </w:rPr>
          <w:delText>f</w:delText>
        </w:r>
        <w:r w:rsidR="001E20DF" w:rsidDel="00FC5511">
          <w:rPr>
            <w:szCs w:val="24"/>
          </w:rPr>
          <w:delText xml:space="preserve"> inverter-based Resources or related equipment, and relevant industry SMEs.  ERCOT, in coordination with the </w:delText>
        </w:r>
        <w:r w:rsidR="00D53A6A" w:rsidDel="00FC5511">
          <w:rPr>
            <w:szCs w:val="24"/>
          </w:rPr>
          <w:delText xml:space="preserve">IBRWG </w:delText>
        </w:r>
        <w:r w:rsidR="001E20DF" w:rsidDel="00FC5511">
          <w:rPr>
            <w:szCs w:val="24"/>
          </w:rPr>
          <w:delText>chair, will determine whether a manufacturer or SME is qualified to participate in closed session</w:delText>
        </w:r>
        <w:r w:rsidR="00FD7612" w:rsidDel="00FC5511">
          <w:rPr>
            <w:szCs w:val="24"/>
          </w:rPr>
          <w:delText>s</w:delText>
        </w:r>
        <w:r w:rsidR="001E20DF" w:rsidDel="00FC5511">
          <w:rPr>
            <w:szCs w:val="24"/>
          </w:rPr>
          <w:delText xml:space="preserve">.  </w:delText>
        </w:r>
        <w:r w:rsidR="00D851A3" w:rsidDel="00FC5511">
          <w:rPr>
            <w:szCs w:val="24"/>
          </w:rPr>
          <w:delText>A</w:delText>
        </w:r>
        <w:r w:rsidR="004A2172" w:rsidDel="00FC5511">
          <w:rPr>
            <w:szCs w:val="24"/>
          </w:rPr>
          <w:delText>ll</w:delText>
        </w:r>
        <w:r w:rsidR="00D851A3" w:rsidDel="00FC5511">
          <w:rPr>
            <w:szCs w:val="24"/>
          </w:rPr>
          <w:delText xml:space="preserve"> participant</w:delText>
        </w:r>
        <w:r w:rsidR="004A2172" w:rsidDel="00FC5511">
          <w:rPr>
            <w:szCs w:val="24"/>
          </w:rPr>
          <w:delText>s</w:delText>
        </w:r>
        <w:r w:rsidR="00D851A3" w:rsidDel="00FC5511">
          <w:rPr>
            <w:szCs w:val="24"/>
          </w:rPr>
          <w:delText xml:space="preserve"> at open or closed sessions</w:delText>
        </w:r>
        <w:r w:rsidR="00D851A3" w:rsidRPr="001E20DF" w:rsidDel="00FC5511">
          <w:rPr>
            <w:szCs w:val="24"/>
          </w:rPr>
          <w:delText xml:space="preserve"> must </w:delText>
        </w:r>
        <w:r w:rsidR="00D851A3" w:rsidDel="00FC5511">
          <w:rPr>
            <w:szCs w:val="24"/>
          </w:rPr>
          <w:delText xml:space="preserve">comply with </w:delText>
        </w:r>
        <w:r w:rsidR="00D851A3" w:rsidRPr="001E20DF" w:rsidDel="00FC5511">
          <w:rPr>
            <w:szCs w:val="24"/>
          </w:rPr>
          <w:delText>the terms of the Antitrust Admonition.</w:delText>
        </w:r>
      </w:del>
    </w:p>
    <w:p w14:paraId="09048601" w14:textId="15F72960" w:rsidR="00FF539C" w:rsidDel="00FC5511" w:rsidRDefault="00FF539C">
      <w:pPr>
        <w:jc w:val="both"/>
        <w:rPr>
          <w:del w:id="10" w:author="Luminant" w:date="2025-03-05T09:42:00Z" w16du:dateUtc="2025-03-05T15:42:00Z"/>
          <w:szCs w:val="24"/>
        </w:rPr>
      </w:pPr>
    </w:p>
    <w:p w14:paraId="3D43EC5F" w14:textId="68D68DC2" w:rsidR="00FF539C" w:rsidDel="00FC5511" w:rsidRDefault="00FF539C" w:rsidP="00FF539C">
      <w:pPr>
        <w:jc w:val="both"/>
        <w:rPr>
          <w:del w:id="11" w:author="Luminant" w:date="2025-03-05T09:42:00Z" w16du:dateUtc="2025-03-05T15:42:00Z"/>
          <w:szCs w:val="24"/>
        </w:rPr>
      </w:pPr>
      <w:del w:id="12" w:author="Luminant" w:date="2025-03-05T09:42:00Z" w16du:dateUtc="2025-03-05T15:42:00Z">
        <w:r w:rsidRPr="001E20DF" w:rsidDel="00FC5511">
          <w:rPr>
            <w:szCs w:val="24"/>
          </w:rPr>
          <w:delText xml:space="preserve">Any prospective member </w:delText>
        </w:r>
        <w:r w:rsidR="001E20DF" w:rsidDel="00FC5511">
          <w:rPr>
            <w:szCs w:val="24"/>
          </w:rPr>
          <w:delText xml:space="preserve">who </w:delText>
        </w:r>
        <w:r w:rsidR="00FD7612" w:rsidDel="00FC5511">
          <w:rPr>
            <w:szCs w:val="24"/>
          </w:rPr>
          <w:delText xml:space="preserve">seeks to participate in closed sessions </w:delText>
        </w:r>
        <w:r w:rsidRPr="001E20DF" w:rsidDel="00FC5511">
          <w:rPr>
            <w:szCs w:val="24"/>
          </w:rPr>
          <w:delText xml:space="preserve">must sign the appropriate ERCOT </w:delText>
        </w:r>
        <w:r w:rsidR="004855CB" w:rsidDel="00FC5511">
          <w:rPr>
            <w:szCs w:val="24"/>
          </w:rPr>
          <w:delText xml:space="preserve">Confidentiality Agreement (CA) or </w:delText>
        </w:r>
        <w:r w:rsidRPr="001E20DF" w:rsidDel="00FC5511">
          <w:rPr>
            <w:szCs w:val="24"/>
          </w:rPr>
          <w:delText xml:space="preserve">Non-Disclosure Agreement (NDA) and receive approval from ERCOT.  To facilitate this process, </w:delText>
        </w:r>
        <w:r w:rsidR="00FD7612" w:rsidDel="00FC5511">
          <w:rPr>
            <w:szCs w:val="24"/>
          </w:rPr>
          <w:delText xml:space="preserve">prospective members must </w:delText>
        </w:r>
        <w:r w:rsidRPr="001E20DF" w:rsidDel="00FC5511">
          <w:rPr>
            <w:szCs w:val="24"/>
          </w:rPr>
          <w:delText>email the ERCOT Legal department at</w:delText>
        </w:r>
        <w:r w:rsidDel="00FC5511">
          <w:fldChar w:fldCharType="begin"/>
        </w:r>
        <w:r w:rsidDel="00FC5511">
          <w:delInstrText>HYPERLINK "mailto:"</w:delInstrText>
        </w:r>
        <w:r w:rsidDel="00FC5511">
          <w:fldChar w:fldCharType="separate"/>
        </w:r>
        <w:r w:rsidDel="00FC5511">
          <w:fldChar w:fldCharType="end"/>
        </w:r>
        <w:r w:rsidDel="00FC5511">
          <w:fldChar w:fldCharType="begin"/>
        </w:r>
        <w:r w:rsidDel="00FC5511">
          <w:delInstrText>HYPERLINK "mailto:"</w:delInstrText>
        </w:r>
        <w:r w:rsidDel="00FC5511">
          <w:fldChar w:fldCharType="separate"/>
        </w:r>
        <w:r w:rsidDel="00FC5511">
          <w:fldChar w:fldCharType="end"/>
        </w:r>
        <w:r w:rsidRPr="001E20DF" w:rsidDel="00FC5511">
          <w:rPr>
            <w:szCs w:val="24"/>
          </w:rPr>
          <w:delText xml:space="preserve"> NDA@ercot.com.  </w:delText>
        </w:r>
      </w:del>
    </w:p>
    <w:p w14:paraId="71CFD293" w14:textId="0A093428" w:rsidR="00FF539C" w:rsidDel="00FC5511" w:rsidRDefault="00FF539C" w:rsidP="00FF539C">
      <w:pPr>
        <w:jc w:val="both"/>
        <w:rPr>
          <w:del w:id="13" w:author="Luminant" w:date="2025-03-05T09:42:00Z" w16du:dateUtc="2025-03-05T15:42:00Z"/>
          <w:szCs w:val="24"/>
        </w:rPr>
      </w:pPr>
    </w:p>
    <w:p w14:paraId="4CCE37FB" w14:textId="10A747E2" w:rsidR="00FF539C" w:rsidDel="00FC5511" w:rsidRDefault="00FF539C" w:rsidP="00FF539C">
      <w:pPr>
        <w:jc w:val="both"/>
        <w:rPr>
          <w:del w:id="14" w:author="Luminant" w:date="2025-03-05T09:42:00Z" w16du:dateUtc="2025-03-05T15:42:00Z"/>
          <w:szCs w:val="24"/>
        </w:rPr>
      </w:pPr>
      <w:del w:id="15" w:author="Luminant" w:date="2025-03-05T09:42:00Z" w16du:dateUtc="2025-03-05T15:42:00Z">
        <w:r w:rsidRPr="001E20DF" w:rsidDel="00FC5511">
          <w:rPr>
            <w:szCs w:val="24"/>
          </w:rPr>
          <w:delText xml:space="preserve">Management of the membership list shall be the responsibility of ERCOT and coordinated with the </w:delText>
        </w:r>
        <w:r w:rsidDel="00FC5511">
          <w:rPr>
            <w:szCs w:val="24"/>
          </w:rPr>
          <w:delText>IBR</w:delText>
        </w:r>
        <w:r w:rsidR="00D53A6A" w:rsidDel="00FC5511">
          <w:rPr>
            <w:szCs w:val="24"/>
          </w:rPr>
          <w:delText>WG</w:delText>
        </w:r>
        <w:r w:rsidRPr="001E20DF" w:rsidDel="00FC5511">
          <w:rPr>
            <w:szCs w:val="24"/>
          </w:rPr>
          <w:delText xml:space="preserve"> chair.  Once approved, members </w:delText>
        </w:r>
        <w:r w:rsidR="00FD7612" w:rsidDel="00FC5511">
          <w:rPr>
            <w:szCs w:val="24"/>
          </w:rPr>
          <w:delText>who have executed the requisite NDA</w:delText>
        </w:r>
        <w:r w:rsidR="004A2172" w:rsidDel="00FC5511">
          <w:rPr>
            <w:szCs w:val="24"/>
          </w:rPr>
          <w:delText xml:space="preserve"> </w:delText>
        </w:r>
        <w:r w:rsidR="00FD7612" w:rsidDel="00FC5511">
          <w:rPr>
            <w:szCs w:val="24"/>
          </w:rPr>
          <w:delText xml:space="preserve">will </w:delText>
        </w:r>
        <w:r w:rsidRPr="001E20DF" w:rsidDel="00FC5511">
          <w:rPr>
            <w:szCs w:val="24"/>
          </w:rPr>
          <w:delText xml:space="preserve">be </w:delText>
        </w:r>
        <w:r w:rsidRPr="001E20DF" w:rsidDel="00FC5511">
          <w:rPr>
            <w:szCs w:val="24"/>
          </w:rPr>
          <w:lastRenderedPageBreak/>
          <w:delText xml:space="preserve">permitted </w:delText>
        </w:r>
        <w:r w:rsidR="00D851A3" w:rsidDel="00FC5511">
          <w:rPr>
            <w:szCs w:val="24"/>
          </w:rPr>
          <w:delText xml:space="preserve">to </w:delText>
        </w:r>
        <w:r w:rsidRPr="001E20DF" w:rsidDel="00FC5511">
          <w:rPr>
            <w:szCs w:val="24"/>
          </w:rPr>
          <w:delText xml:space="preserve">access the </w:delText>
        </w:r>
        <w:r w:rsidR="00D53A6A" w:rsidDel="00FC5511">
          <w:rPr>
            <w:szCs w:val="24"/>
          </w:rPr>
          <w:delText>IBRWG</w:delText>
        </w:r>
        <w:r w:rsidR="00D851A3" w:rsidDel="00FC5511">
          <w:rPr>
            <w:szCs w:val="24"/>
          </w:rPr>
          <w:delText xml:space="preserve"> </w:delText>
        </w:r>
        <w:r w:rsidRPr="001E20DF" w:rsidDel="00FC5511">
          <w:rPr>
            <w:szCs w:val="24"/>
          </w:rPr>
          <w:delText xml:space="preserve">email distribution list, </w:delText>
        </w:r>
        <w:r w:rsidR="00D851A3" w:rsidDel="00FC5511">
          <w:rPr>
            <w:szCs w:val="24"/>
          </w:rPr>
          <w:delText xml:space="preserve">to access </w:delText>
        </w:r>
        <w:r w:rsidRPr="001E20DF" w:rsidDel="00FC5511">
          <w:rPr>
            <w:szCs w:val="24"/>
          </w:rPr>
          <w:delText xml:space="preserve">appropriate ERCOT Secure Documents Library, and to attend </w:delText>
        </w:r>
        <w:r w:rsidR="00D53A6A" w:rsidDel="00FC5511">
          <w:rPr>
            <w:szCs w:val="24"/>
          </w:rPr>
          <w:delText>IBRWG</w:delText>
        </w:r>
        <w:r w:rsidRPr="001E20DF" w:rsidDel="00FC5511">
          <w:rPr>
            <w:szCs w:val="24"/>
          </w:rPr>
          <w:delText xml:space="preserve"> </w:delText>
        </w:r>
        <w:r w:rsidR="004A2172" w:rsidDel="00FC5511">
          <w:rPr>
            <w:szCs w:val="24"/>
          </w:rPr>
          <w:delText xml:space="preserve">closed </w:delText>
        </w:r>
        <w:r w:rsidRPr="001E20DF" w:rsidDel="00FC5511">
          <w:rPr>
            <w:szCs w:val="24"/>
          </w:rPr>
          <w:delText>meetings.</w:delText>
        </w:r>
      </w:del>
    </w:p>
    <w:p w14:paraId="1E46654A" w14:textId="77777777" w:rsidR="008262B6" w:rsidRDefault="008262B6" w:rsidP="00FF539C">
      <w:pPr>
        <w:jc w:val="both"/>
        <w:rPr>
          <w:szCs w:val="24"/>
        </w:rPr>
      </w:pPr>
    </w:p>
    <w:p w14:paraId="0DA877D7" w14:textId="77777777" w:rsidR="00EE7648" w:rsidRPr="004A2172" w:rsidRDefault="00EE7648" w:rsidP="004A2172">
      <w:pPr>
        <w:jc w:val="both"/>
      </w:pPr>
      <w:r w:rsidRPr="00272B17">
        <w:rPr>
          <w:b/>
          <w:szCs w:val="24"/>
          <w:u w:val="single"/>
        </w:rPr>
        <w:t>Chair and Vice-Chair</w:t>
      </w:r>
    </w:p>
    <w:p w14:paraId="130A302D" w14:textId="77777777" w:rsidR="00EE7648" w:rsidRPr="00272B17" w:rsidRDefault="00EE7648" w:rsidP="00EE7648">
      <w:pPr>
        <w:widowControl w:val="0"/>
        <w:spacing w:line="320" w:lineRule="exact"/>
        <w:jc w:val="both"/>
        <w:rPr>
          <w:b/>
          <w:szCs w:val="24"/>
          <w:u w:val="single"/>
        </w:rPr>
      </w:pPr>
    </w:p>
    <w:p w14:paraId="08E6E340" w14:textId="22913C2D" w:rsidR="00EE7648" w:rsidRPr="00272B17" w:rsidRDefault="00EE7648" w:rsidP="00EE7648">
      <w:pPr>
        <w:jc w:val="both"/>
        <w:rPr>
          <w:szCs w:val="24"/>
        </w:rPr>
      </w:pPr>
      <w:r w:rsidRPr="00272B17">
        <w:rPr>
          <w:szCs w:val="24"/>
        </w:rPr>
        <w:t xml:space="preserve">The Chair and Vice-Chair positions shall be nominated by the </w:t>
      </w:r>
      <w:r w:rsidR="00D53A6A">
        <w:rPr>
          <w:szCs w:val="24"/>
        </w:rPr>
        <w:t>IBRWG</w:t>
      </w:r>
      <w:r w:rsidRPr="00272B17">
        <w:rPr>
          <w:szCs w:val="24"/>
        </w:rPr>
        <w:t xml:space="preserve"> for approval by ROS to a term not to exceed 12 months, on a </w:t>
      </w:r>
      <w:del w:id="16" w:author="Luminant" w:date="2025-03-10T10:42:00Z" w16du:dateUtc="2025-03-10T15:42:00Z">
        <w:r w:rsidRPr="00272B17" w:rsidDel="00AB142E">
          <w:rPr>
            <w:szCs w:val="24"/>
          </w:rPr>
          <w:delText>one year</w:delText>
        </w:r>
      </w:del>
      <w:ins w:id="17" w:author="Luminant" w:date="2025-03-10T10:42:00Z" w16du:dateUtc="2025-03-10T15:42:00Z">
        <w:r w:rsidR="00AB142E" w:rsidRPr="00272B17">
          <w:rPr>
            <w:szCs w:val="24"/>
          </w:rPr>
          <w:t>one-year</w:t>
        </w:r>
      </w:ins>
      <w:r w:rsidRPr="00272B17">
        <w:rPr>
          <w:szCs w:val="24"/>
        </w:rPr>
        <w:t xml:space="preserve">, rolling basis.  </w:t>
      </w:r>
    </w:p>
    <w:p w14:paraId="1CA8CADF" w14:textId="77777777" w:rsidR="00EE7648" w:rsidRPr="00272B17" w:rsidRDefault="00EE7648" w:rsidP="00EE7648">
      <w:pPr>
        <w:jc w:val="both"/>
        <w:rPr>
          <w:szCs w:val="24"/>
        </w:rPr>
      </w:pPr>
    </w:p>
    <w:p w14:paraId="127B7E78" w14:textId="01B3E079" w:rsidR="00EE7648" w:rsidRPr="00272B17" w:rsidRDefault="00EE7648" w:rsidP="00EE7648">
      <w:pPr>
        <w:jc w:val="both"/>
        <w:rPr>
          <w:szCs w:val="24"/>
        </w:rPr>
      </w:pPr>
      <w:r w:rsidRPr="00272B17">
        <w:rPr>
          <w:szCs w:val="24"/>
        </w:rPr>
        <w:t xml:space="preserve">The </w:t>
      </w:r>
      <w:del w:id="18" w:author="Luminant" w:date="2025-03-10T10:42:00Z" w16du:dateUtc="2025-03-10T15:42:00Z">
        <w:r w:rsidRPr="00272B17" w:rsidDel="00AB142E">
          <w:rPr>
            <w:szCs w:val="24"/>
          </w:rPr>
          <w:delText>Vice-Chair</w:delText>
        </w:r>
      </w:del>
      <w:ins w:id="19" w:author="Luminant" w:date="2025-03-10T10:42:00Z" w16du:dateUtc="2025-03-10T15:42:00Z">
        <w:r w:rsidR="00AB142E" w:rsidRPr="00272B17">
          <w:rPr>
            <w:szCs w:val="24"/>
          </w:rPr>
          <w:t>Vice Chair</w:t>
        </w:r>
      </w:ins>
      <w:r w:rsidRPr="00272B17">
        <w:rPr>
          <w:szCs w:val="24"/>
        </w:rPr>
        <w:t xml:space="preserve"> shall act as Chair in the absence of the Chair.</w:t>
      </w:r>
    </w:p>
    <w:p w14:paraId="26AF7093" w14:textId="77777777" w:rsidR="00EE7648" w:rsidRPr="00272B17" w:rsidRDefault="00EE7648" w:rsidP="00EE7648">
      <w:pPr>
        <w:widowControl w:val="0"/>
        <w:spacing w:line="320" w:lineRule="exact"/>
        <w:ind w:left="360"/>
        <w:jc w:val="both"/>
        <w:rPr>
          <w:szCs w:val="24"/>
        </w:rPr>
      </w:pPr>
    </w:p>
    <w:p w14:paraId="337E8CF9" w14:textId="77777777" w:rsidR="00EE7648" w:rsidRPr="00272B17" w:rsidRDefault="00EE7648" w:rsidP="00EE7648">
      <w:pPr>
        <w:widowControl w:val="0"/>
        <w:spacing w:line="320" w:lineRule="exact"/>
        <w:jc w:val="both"/>
        <w:rPr>
          <w:b/>
          <w:szCs w:val="24"/>
          <w:u w:val="single"/>
        </w:rPr>
      </w:pPr>
      <w:r w:rsidRPr="00272B17">
        <w:rPr>
          <w:b/>
          <w:szCs w:val="24"/>
          <w:u w:val="single"/>
        </w:rPr>
        <w:t>Meetings</w:t>
      </w:r>
    </w:p>
    <w:p w14:paraId="18F2F092" w14:textId="77777777" w:rsidR="00EE7648" w:rsidRPr="00272B17" w:rsidRDefault="00EE7648" w:rsidP="00EE7648">
      <w:pPr>
        <w:widowControl w:val="0"/>
        <w:spacing w:line="320" w:lineRule="exact"/>
        <w:ind w:left="360"/>
        <w:jc w:val="both"/>
        <w:rPr>
          <w:szCs w:val="24"/>
        </w:rPr>
      </w:pPr>
    </w:p>
    <w:p w14:paraId="3B03C8C9" w14:textId="4F0CD43B" w:rsidR="00EE7648" w:rsidRPr="00272B17" w:rsidRDefault="00EE7648" w:rsidP="00EE7648">
      <w:pPr>
        <w:jc w:val="both"/>
        <w:rPr>
          <w:szCs w:val="24"/>
        </w:rPr>
      </w:pPr>
      <w:r w:rsidRPr="00272B17">
        <w:rPr>
          <w:szCs w:val="24"/>
        </w:rPr>
        <w:t xml:space="preserve">The </w:t>
      </w:r>
      <w:r w:rsidR="00D53A6A">
        <w:rPr>
          <w:szCs w:val="24"/>
        </w:rPr>
        <w:t>IBRWG</w:t>
      </w:r>
      <w:r w:rsidRPr="00272B17">
        <w:rPr>
          <w:szCs w:val="24"/>
        </w:rPr>
        <w:t xml:space="preserve"> shall meet as often as necessary to perform their duties and functions.</w:t>
      </w:r>
    </w:p>
    <w:p w14:paraId="1B3AA642" w14:textId="77777777" w:rsidR="00EE7648" w:rsidRPr="00272B17" w:rsidRDefault="00EE7648" w:rsidP="00EE7648">
      <w:pPr>
        <w:jc w:val="both"/>
        <w:rPr>
          <w:szCs w:val="24"/>
        </w:rPr>
      </w:pPr>
    </w:p>
    <w:p w14:paraId="3408E049" w14:textId="488393FF" w:rsidR="00EE7648" w:rsidRPr="00272B17" w:rsidRDefault="00EE7648" w:rsidP="00EE7648">
      <w:pPr>
        <w:jc w:val="both"/>
        <w:rPr>
          <w:szCs w:val="24"/>
        </w:rPr>
      </w:pPr>
      <w:r w:rsidRPr="00272B17">
        <w:rPr>
          <w:szCs w:val="24"/>
        </w:rPr>
        <w:t xml:space="preserve">All </w:t>
      </w:r>
      <w:r w:rsidR="00D53A6A">
        <w:rPr>
          <w:szCs w:val="24"/>
        </w:rPr>
        <w:t>IBRWG</w:t>
      </w:r>
      <w:r w:rsidRPr="00272B17">
        <w:rPr>
          <w:szCs w:val="24"/>
        </w:rPr>
        <w:t xml:space="preserve"> meetings shall be called by the Chair and/or Vice-</w:t>
      </w:r>
      <w:proofErr w:type="gramStart"/>
      <w:r w:rsidRPr="00272B17">
        <w:rPr>
          <w:szCs w:val="24"/>
        </w:rPr>
        <w:t>Chair</w:t>
      </w:r>
      <w:proofErr w:type="gramEnd"/>
      <w:r w:rsidRPr="00272B17">
        <w:rPr>
          <w:szCs w:val="24"/>
        </w:rPr>
        <w:t xml:space="preserve"> and all such meeting notices shall be sent and posted to the ERCOT website at least one week prior to the meeting.</w:t>
      </w:r>
      <w:r w:rsidR="00D07A1F">
        <w:rPr>
          <w:szCs w:val="24"/>
        </w:rPr>
        <w:t xml:space="preserve"> </w:t>
      </w:r>
      <w:r w:rsidR="00D0038D">
        <w:rPr>
          <w:szCs w:val="24"/>
        </w:rPr>
        <w:t xml:space="preserve"> </w:t>
      </w:r>
      <w:r w:rsidR="00D53A6A">
        <w:rPr>
          <w:szCs w:val="24"/>
        </w:rPr>
        <w:t>IBRWG</w:t>
      </w:r>
      <w:r w:rsidR="00D07A1F">
        <w:rPr>
          <w:szCs w:val="24"/>
        </w:rPr>
        <w:t xml:space="preserve"> meetings will be communicated via </w:t>
      </w:r>
      <w:r w:rsidR="00D53A6A">
        <w:rPr>
          <w:szCs w:val="24"/>
        </w:rPr>
        <w:t>IBRWG</w:t>
      </w:r>
      <w:r w:rsidR="00D07A1F">
        <w:rPr>
          <w:szCs w:val="24"/>
        </w:rPr>
        <w:t xml:space="preserve"> email distribution list.</w:t>
      </w:r>
    </w:p>
    <w:p w14:paraId="53910DBC" w14:textId="77777777" w:rsidR="00EE7648" w:rsidRPr="00272B17" w:rsidRDefault="00EE7648" w:rsidP="00EE7648">
      <w:pPr>
        <w:jc w:val="both"/>
        <w:rPr>
          <w:szCs w:val="24"/>
        </w:rPr>
      </w:pPr>
    </w:p>
    <w:p w14:paraId="7EC8CE7E" w14:textId="1E94CB59" w:rsidR="00EE7648" w:rsidRPr="00272B17" w:rsidRDefault="00EE7648" w:rsidP="00EE7648">
      <w:pPr>
        <w:jc w:val="both"/>
        <w:rPr>
          <w:szCs w:val="24"/>
        </w:rPr>
      </w:pPr>
      <w:r w:rsidRPr="00272B17">
        <w:rPr>
          <w:szCs w:val="24"/>
        </w:rPr>
        <w:t xml:space="preserve">The Chair shall preside at all meetings and is responsible for </w:t>
      </w:r>
      <w:proofErr w:type="gramStart"/>
      <w:r w:rsidRPr="00272B17">
        <w:rPr>
          <w:szCs w:val="24"/>
        </w:rPr>
        <w:t>preparation of</w:t>
      </w:r>
      <w:proofErr w:type="gramEnd"/>
      <w:r w:rsidRPr="00272B17">
        <w:rPr>
          <w:szCs w:val="24"/>
        </w:rPr>
        <w:t xml:space="preserve"> agendas for such meetings</w:t>
      </w:r>
      <w:ins w:id="20" w:author="Luminant" w:date="2025-03-26T15:52:00Z" w16du:dateUtc="2025-03-26T20:52:00Z">
        <w:r w:rsidR="003D68A5">
          <w:rPr>
            <w:szCs w:val="24"/>
          </w:rPr>
          <w:t>,</w:t>
        </w:r>
      </w:ins>
      <w:r w:rsidRPr="00272B17">
        <w:rPr>
          <w:szCs w:val="24"/>
        </w:rPr>
        <w:t xml:space="preserve"> which will be posted to the ERCOT website in advance of the meeting.  In the absence of the Chair and the Vice-Chair, the group shall select another </w:t>
      </w:r>
      <w:r w:rsidR="00D53A6A">
        <w:rPr>
          <w:szCs w:val="24"/>
        </w:rPr>
        <w:t>IBRWG</w:t>
      </w:r>
      <w:r w:rsidRPr="00272B17">
        <w:rPr>
          <w:szCs w:val="24"/>
        </w:rPr>
        <w:t xml:space="preserve"> member to preside </w:t>
      </w:r>
      <w:proofErr w:type="gramStart"/>
      <w:r w:rsidRPr="00272B17">
        <w:rPr>
          <w:szCs w:val="24"/>
        </w:rPr>
        <w:t>at</w:t>
      </w:r>
      <w:proofErr w:type="gramEnd"/>
      <w:r w:rsidRPr="00272B17">
        <w:rPr>
          <w:szCs w:val="24"/>
        </w:rPr>
        <w:t xml:space="preserve"> the meeting.  The Chair, or the presiding member, shall be guided by input from the membership in the conduct of the meetings.  </w:t>
      </w:r>
    </w:p>
    <w:p w14:paraId="78A6B8DF" w14:textId="77777777" w:rsidR="00EE7648" w:rsidRPr="00272B17" w:rsidRDefault="00EE7648" w:rsidP="00EE7648">
      <w:pPr>
        <w:jc w:val="both"/>
        <w:rPr>
          <w:szCs w:val="24"/>
        </w:rPr>
      </w:pPr>
    </w:p>
    <w:p w14:paraId="0529C073" w14:textId="31FD9E05" w:rsidR="00EE7648" w:rsidRPr="00272B17" w:rsidRDefault="00EE7648" w:rsidP="00EE7648">
      <w:pPr>
        <w:jc w:val="both"/>
        <w:rPr>
          <w:szCs w:val="24"/>
        </w:rPr>
      </w:pPr>
      <w:r w:rsidRPr="00272B17">
        <w:rPr>
          <w:szCs w:val="24"/>
        </w:rPr>
        <w:t xml:space="preserve">Notes of </w:t>
      </w:r>
      <w:r w:rsidR="004453F7" w:rsidRPr="00272B17">
        <w:rPr>
          <w:szCs w:val="24"/>
        </w:rPr>
        <w:t>IBR</w:t>
      </w:r>
      <w:ins w:id="21" w:author="Luminant" w:date="2025-03-05T09:42:00Z" w16du:dateUtc="2025-03-05T15:42:00Z">
        <w:r w:rsidR="00FC5511">
          <w:rPr>
            <w:szCs w:val="24"/>
          </w:rPr>
          <w:t>WG</w:t>
        </w:r>
      </w:ins>
      <w:del w:id="22" w:author="Luminant" w:date="2025-03-05T09:42:00Z" w16du:dateUtc="2025-03-05T15:42:00Z">
        <w:r w:rsidR="004453F7" w:rsidRPr="00272B17" w:rsidDel="00FC5511">
          <w:rPr>
            <w:szCs w:val="24"/>
          </w:rPr>
          <w:delText>TF</w:delText>
        </w:r>
      </w:del>
      <w:r w:rsidR="004453F7" w:rsidRPr="00272B17">
        <w:rPr>
          <w:szCs w:val="24"/>
        </w:rPr>
        <w:t xml:space="preserve"> </w:t>
      </w:r>
      <w:r w:rsidRPr="00272B17">
        <w:rPr>
          <w:szCs w:val="24"/>
        </w:rPr>
        <w:t>meetings shall be recorded and distributed, along with other communications to all members of the IBR</w:t>
      </w:r>
      <w:ins w:id="23" w:author="Luminant" w:date="2025-03-05T09:43:00Z" w16du:dateUtc="2025-03-05T15:43:00Z">
        <w:r w:rsidR="00FC5511">
          <w:rPr>
            <w:szCs w:val="24"/>
          </w:rPr>
          <w:t>WG</w:t>
        </w:r>
      </w:ins>
      <w:del w:id="24" w:author="Luminant" w:date="2025-03-05T09:43:00Z" w16du:dateUtc="2025-03-05T15:43:00Z">
        <w:r w:rsidRPr="00272B17" w:rsidDel="00FC5511">
          <w:rPr>
            <w:szCs w:val="24"/>
          </w:rPr>
          <w:delText>T</w:delText>
        </w:r>
      </w:del>
      <w:del w:id="25" w:author="Luminant" w:date="2025-03-05T09:42:00Z" w16du:dateUtc="2025-03-05T15:42:00Z">
        <w:r w:rsidRPr="00272B17" w:rsidDel="00FC5511">
          <w:rPr>
            <w:szCs w:val="24"/>
          </w:rPr>
          <w:delText>F</w:delText>
        </w:r>
      </w:del>
      <w:r w:rsidRPr="00272B17">
        <w:rPr>
          <w:szCs w:val="24"/>
        </w:rPr>
        <w:t>.  Additionally, such information will be posted on the ERCOT website as authorized by the IBR</w:t>
      </w:r>
      <w:ins w:id="26" w:author="Luminant" w:date="2025-03-05T09:43:00Z" w16du:dateUtc="2025-03-05T15:43:00Z">
        <w:r w:rsidR="00FC5511">
          <w:rPr>
            <w:szCs w:val="24"/>
          </w:rPr>
          <w:t>WG</w:t>
        </w:r>
      </w:ins>
      <w:del w:id="27" w:author="Luminant" w:date="2025-03-05T09:43:00Z" w16du:dateUtc="2025-03-05T15:43:00Z">
        <w:r w:rsidRPr="00272B17" w:rsidDel="00FC5511">
          <w:rPr>
            <w:szCs w:val="24"/>
          </w:rPr>
          <w:delText>TF</w:delText>
        </w:r>
      </w:del>
      <w:r w:rsidRPr="00272B17">
        <w:rPr>
          <w:szCs w:val="24"/>
        </w:rPr>
        <w:t xml:space="preserve"> and author of document.</w:t>
      </w:r>
    </w:p>
    <w:p w14:paraId="776468CB" w14:textId="77777777" w:rsidR="00EB6F9E" w:rsidRPr="00272B17" w:rsidRDefault="00EB6F9E">
      <w:pPr>
        <w:jc w:val="both"/>
        <w:rPr>
          <w:szCs w:val="24"/>
        </w:rPr>
      </w:pPr>
    </w:p>
    <w:p w14:paraId="62152FAD" w14:textId="77777777" w:rsidR="00EE7648" w:rsidRPr="00272B17" w:rsidRDefault="00EE7648">
      <w:pPr>
        <w:jc w:val="both"/>
        <w:rPr>
          <w:szCs w:val="24"/>
        </w:rPr>
      </w:pPr>
      <w:r w:rsidRPr="00272B17">
        <w:rPr>
          <w:b/>
          <w:szCs w:val="24"/>
          <w:u w:val="single"/>
        </w:rPr>
        <w:t>Purpose &amp; Scope</w:t>
      </w:r>
      <w:r w:rsidRPr="00272B17">
        <w:rPr>
          <w:szCs w:val="24"/>
        </w:rPr>
        <w:t xml:space="preserve"> </w:t>
      </w:r>
    </w:p>
    <w:p w14:paraId="61D2EA78" w14:textId="77777777" w:rsidR="00EE7648" w:rsidRPr="00272B17" w:rsidRDefault="00EE7648">
      <w:pPr>
        <w:jc w:val="both"/>
        <w:rPr>
          <w:szCs w:val="24"/>
        </w:rPr>
      </w:pPr>
    </w:p>
    <w:p w14:paraId="7379E9A3" w14:textId="2B58296D" w:rsidR="00EB6F9E" w:rsidRPr="00272B17" w:rsidRDefault="004453F7">
      <w:pPr>
        <w:jc w:val="both"/>
        <w:rPr>
          <w:szCs w:val="24"/>
        </w:rPr>
      </w:pPr>
      <w:r w:rsidRPr="00272B17">
        <w:rPr>
          <w:szCs w:val="24"/>
        </w:rPr>
        <w:t xml:space="preserve">The purpose of the </w:t>
      </w:r>
      <w:r w:rsidR="00D53A6A">
        <w:rPr>
          <w:szCs w:val="24"/>
        </w:rPr>
        <w:t>IBRWG</w:t>
      </w:r>
      <w:r w:rsidRPr="00272B17">
        <w:rPr>
          <w:szCs w:val="24"/>
        </w:rPr>
        <w:t xml:space="preserve"> is to assess, review, and recommend improvements and mitigation activities to support IBR performance that is specific to inverter-based technologies.  </w:t>
      </w:r>
      <w:r w:rsidR="00EB6F9E" w:rsidRPr="00272B17">
        <w:rPr>
          <w:szCs w:val="24"/>
        </w:rPr>
        <w:t xml:space="preserve">Functions of the </w:t>
      </w:r>
      <w:r w:rsidR="00D53A6A">
        <w:rPr>
          <w:szCs w:val="24"/>
        </w:rPr>
        <w:t>IBRWG</w:t>
      </w:r>
      <w:r w:rsidR="00EB6F9E" w:rsidRPr="00272B17">
        <w:rPr>
          <w:szCs w:val="24"/>
        </w:rPr>
        <w:t xml:space="preserve"> include:</w:t>
      </w:r>
    </w:p>
    <w:p w14:paraId="27050F92" w14:textId="77777777" w:rsidR="00EB6F9E" w:rsidRPr="00272B17" w:rsidRDefault="00EB6F9E">
      <w:pPr>
        <w:jc w:val="both"/>
        <w:rPr>
          <w:szCs w:val="24"/>
        </w:rPr>
      </w:pPr>
    </w:p>
    <w:p w14:paraId="56998315" w14:textId="463F13EB" w:rsidR="00FC5511" w:rsidRDefault="00EB6F9E" w:rsidP="00FC5511">
      <w:pPr>
        <w:numPr>
          <w:ilvl w:val="0"/>
          <w:numId w:val="2"/>
        </w:numPr>
        <w:jc w:val="both"/>
        <w:rPr>
          <w:szCs w:val="24"/>
        </w:rPr>
      </w:pPr>
      <w:r w:rsidRPr="00272B17">
        <w:rPr>
          <w:szCs w:val="24"/>
        </w:rPr>
        <w:t>Respond to assignments from the ROS</w:t>
      </w:r>
      <w:del w:id="28" w:author="Luminant" w:date="2025-03-22T12:27:00Z" w16du:dateUtc="2025-03-22T17:27:00Z">
        <w:r w:rsidR="004A7818" w:rsidDel="00B55C18">
          <w:rPr>
            <w:szCs w:val="24"/>
          </w:rPr>
          <w:delText>:</w:delText>
        </w:r>
      </w:del>
    </w:p>
    <w:p w14:paraId="26A3ED86" w14:textId="6F803A5A" w:rsidR="00A85A6F" w:rsidRDefault="00635EE5" w:rsidP="00B55C18">
      <w:pPr>
        <w:numPr>
          <w:ilvl w:val="0"/>
          <w:numId w:val="2"/>
        </w:numPr>
        <w:jc w:val="both"/>
        <w:rPr>
          <w:szCs w:val="24"/>
        </w:rPr>
      </w:pPr>
      <w:r w:rsidRPr="00FC5511">
        <w:rPr>
          <w:szCs w:val="24"/>
        </w:rPr>
        <w:t>Review</w:t>
      </w:r>
      <w:ins w:id="29" w:author="Luminant" w:date="2025-03-05T09:43:00Z" w16du:dateUtc="2025-03-05T15:43:00Z">
        <w:r w:rsidR="00FC5511" w:rsidRPr="00FC5511">
          <w:rPr>
            <w:szCs w:val="24"/>
          </w:rPr>
          <w:t xml:space="preserve">, as requested, </w:t>
        </w:r>
      </w:ins>
      <w:r w:rsidRPr="00FC5511">
        <w:rPr>
          <w:szCs w:val="24"/>
        </w:rPr>
        <w:t xml:space="preserve">ERCOT Nodal Protocols, Operating Guides and </w:t>
      </w:r>
      <w:r w:rsidR="008C60B9" w:rsidRPr="00FC5511">
        <w:rPr>
          <w:szCs w:val="24"/>
        </w:rPr>
        <w:t xml:space="preserve">the </w:t>
      </w:r>
      <w:r w:rsidRPr="00FC5511">
        <w:rPr>
          <w:szCs w:val="24"/>
        </w:rPr>
        <w:t>Planning Guide</w:t>
      </w:r>
      <w:ins w:id="30" w:author="Luminant" w:date="2025-03-10T10:43:00Z" w16du:dateUtc="2025-03-10T15:43:00Z">
        <w:r w:rsidR="004500D7">
          <w:rPr>
            <w:szCs w:val="24"/>
          </w:rPr>
          <w:t>, whic</w:t>
        </w:r>
      </w:ins>
      <w:ins w:id="31" w:author="Luminant" w:date="2025-03-10T10:44:00Z" w16du:dateUtc="2025-03-10T15:44:00Z">
        <w:r w:rsidR="004500D7">
          <w:rPr>
            <w:szCs w:val="24"/>
          </w:rPr>
          <w:t xml:space="preserve">h may be in the form of </w:t>
        </w:r>
        <w:r w:rsidR="00E96D93">
          <w:rPr>
            <w:szCs w:val="24"/>
          </w:rPr>
          <w:t xml:space="preserve">specific technical concepts in lieu of </w:t>
        </w:r>
      </w:ins>
      <w:ins w:id="32" w:author="Luminant" w:date="2025-03-20T13:57:00Z" w16du:dateUtc="2025-03-20T18:57:00Z">
        <w:r w:rsidR="00F71407">
          <w:rPr>
            <w:szCs w:val="24"/>
          </w:rPr>
          <w:t>R</w:t>
        </w:r>
      </w:ins>
      <w:ins w:id="33" w:author="Luminant" w:date="2025-03-10T10:45:00Z" w16du:dateUtc="2025-03-10T15:45:00Z">
        <w:r w:rsidR="00C92C25">
          <w:rPr>
            <w:szCs w:val="24"/>
          </w:rPr>
          <w:t xml:space="preserve">evision </w:t>
        </w:r>
      </w:ins>
      <w:ins w:id="34" w:author="Luminant" w:date="2025-03-20T13:58:00Z" w16du:dateUtc="2025-03-20T18:58:00Z">
        <w:r w:rsidR="00F71407">
          <w:rPr>
            <w:szCs w:val="24"/>
          </w:rPr>
          <w:t>R</w:t>
        </w:r>
      </w:ins>
      <w:ins w:id="35" w:author="Luminant" w:date="2025-03-10T10:45:00Z" w16du:dateUtc="2025-03-10T15:45:00Z">
        <w:r w:rsidR="00C92C25">
          <w:rPr>
            <w:szCs w:val="24"/>
          </w:rPr>
          <w:t>equest</w:t>
        </w:r>
      </w:ins>
      <w:ins w:id="36" w:author="Luminant" w:date="2025-03-10T10:46:00Z" w16du:dateUtc="2025-03-10T15:46:00Z">
        <w:r w:rsidR="00C92C25">
          <w:rPr>
            <w:szCs w:val="24"/>
          </w:rPr>
          <w:t xml:space="preserve"> </w:t>
        </w:r>
      </w:ins>
      <w:ins w:id="37" w:author="Luminant" w:date="2025-03-10T10:44:00Z" w16du:dateUtc="2025-03-10T15:44:00Z">
        <w:r w:rsidR="00E96D93">
          <w:rPr>
            <w:szCs w:val="24"/>
          </w:rPr>
          <w:t>referrals,</w:t>
        </w:r>
      </w:ins>
      <w:r w:rsidRPr="00FC5511">
        <w:rPr>
          <w:szCs w:val="24"/>
        </w:rPr>
        <w:t xml:space="preserve"> for alignment with</w:t>
      </w:r>
      <w:r w:rsidR="000F22D1" w:rsidRPr="00FC5511">
        <w:rPr>
          <w:szCs w:val="24"/>
        </w:rPr>
        <w:t> Institute of Electrical and Electronics Engineers (</w:t>
      </w:r>
      <w:r w:rsidR="007B4B20" w:rsidRPr="00FC5511">
        <w:rPr>
          <w:szCs w:val="24"/>
        </w:rPr>
        <w:t>IEEE</w:t>
      </w:r>
      <w:r w:rsidR="000F22D1" w:rsidRPr="00FC5511">
        <w:rPr>
          <w:szCs w:val="24"/>
        </w:rPr>
        <w:t>) Standards</w:t>
      </w:r>
      <w:r w:rsidR="007B4B20" w:rsidRPr="00FC5511">
        <w:rPr>
          <w:szCs w:val="24"/>
        </w:rPr>
        <w:t xml:space="preserve"> and </w:t>
      </w:r>
      <w:r w:rsidRPr="00FC5511">
        <w:rPr>
          <w:szCs w:val="24"/>
        </w:rPr>
        <w:t>NERC Reliability Standard</w:t>
      </w:r>
      <w:r w:rsidR="008C60B9" w:rsidRPr="00FC5511">
        <w:rPr>
          <w:szCs w:val="24"/>
        </w:rPr>
        <w:t>s</w:t>
      </w:r>
      <w:r w:rsidRPr="00FC5511">
        <w:rPr>
          <w:szCs w:val="24"/>
        </w:rPr>
        <w:t xml:space="preserve"> Alerts, Guidelines, Event reports and recommendations</w:t>
      </w:r>
      <w:r w:rsidR="008C60B9" w:rsidRPr="00FC5511">
        <w:rPr>
          <w:szCs w:val="24"/>
        </w:rPr>
        <w:t>,</w:t>
      </w:r>
      <w:r w:rsidR="00533379" w:rsidRPr="00FC5511">
        <w:rPr>
          <w:szCs w:val="24"/>
        </w:rPr>
        <w:t xml:space="preserve"> </w:t>
      </w:r>
      <w:r w:rsidR="008C60B9" w:rsidRPr="00FC5511">
        <w:rPr>
          <w:szCs w:val="24"/>
        </w:rPr>
        <w:t xml:space="preserve">and </w:t>
      </w:r>
      <w:r w:rsidR="000A114C" w:rsidRPr="00FC5511">
        <w:rPr>
          <w:szCs w:val="24"/>
        </w:rPr>
        <w:t xml:space="preserve">to </w:t>
      </w:r>
      <w:r w:rsidR="00533379" w:rsidRPr="00FC5511">
        <w:rPr>
          <w:szCs w:val="24"/>
        </w:rPr>
        <w:t>make recommendations to ROS</w:t>
      </w:r>
      <w:r w:rsidR="001F3CEC" w:rsidRPr="00FC5511">
        <w:rPr>
          <w:szCs w:val="24"/>
        </w:rPr>
        <w:t>.</w:t>
      </w:r>
    </w:p>
    <w:p w14:paraId="2B2CE6E6" w14:textId="77777777" w:rsidR="00A85A6F" w:rsidRDefault="001F3CEC" w:rsidP="00B55C18">
      <w:pPr>
        <w:numPr>
          <w:ilvl w:val="0"/>
          <w:numId w:val="2"/>
        </w:numPr>
        <w:jc w:val="both"/>
        <w:rPr>
          <w:szCs w:val="24"/>
        </w:rPr>
      </w:pPr>
      <w:r w:rsidRPr="00A85A6F">
        <w:rPr>
          <w:szCs w:val="24"/>
        </w:rPr>
        <w:t>Assess and review known specific inverter and plant controller setting and modeling issues for potentially common issues with other units that have the same IBR vendor/OEM and</w:t>
      </w:r>
      <w:r w:rsidR="004D261B" w:rsidRPr="00A85A6F">
        <w:rPr>
          <w:szCs w:val="24"/>
        </w:rPr>
        <w:t>/</w:t>
      </w:r>
      <w:r w:rsidRPr="00A85A6F">
        <w:rPr>
          <w:szCs w:val="24"/>
        </w:rPr>
        <w:t>or inverter model</w:t>
      </w:r>
      <w:del w:id="38" w:author="Luminant" w:date="2025-03-10T10:46:00Z" w16du:dateUtc="2025-03-10T15:46:00Z">
        <w:r w:rsidRPr="00A85A6F" w:rsidDel="00E00F0B">
          <w:rPr>
            <w:szCs w:val="24"/>
          </w:rPr>
          <w:delText xml:space="preserve"> </w:delText>
        </w:r>
      </w:del>
      <w:r w:rsidRPr="00A85A6F">
        <w:rPr>
          <w:szCs w:val="24"/>
        </w:rPr>
        <w:t>.</w:t>
      </w:r>
      <w:r w:rsidR="00A54DA2" w:rsidRPr="00A85A6F">
        <w:rPr>
          <w:szCs w:val="24"/>
        </w:rPr>
        <w:t xml:space="preserve">  Support other ROS Working Groups to validate models based on actual system performance observed during events.</w:t>
      </w:r>
    </w:p>
    <w:p w14:paraId="54D5979D" w14:textId="77777777" w:rsidR="00A85A6F" w:rsidRDefault="00CF4A54" w:rsidP="00B55C18">
      <w:pPr>
        <w:numPr>
          <w:ilvl w:val="0"/>
          <w:numId w:val="2"/>
        </w:numPr>
        <w:jc w:val="both"/>
        <w:rPr>
          <w:szCs w:val="24"/>
        </w:rPr>
      </w:pPr>
      <w:r w:rsidRPr="00A85A6F">
        <w:rPr>
          <w:szCs w:val="24"/>
        </w:rPr>
        <w:lastRenderedPageBreak/>
        <w:t>Review IBR</w:t>
      </w:r>
      <w:r w:rsidR="004C1BF1" w:rsidRPr="00A85A6F">
        <w:rPr>
          <w:szCs w:val="24"/>
        </w:rPr>
        <w:t>-</w:t>
      </w:r>
      <w:r w:rsidRPr="00A85A6F">
        <w:rPr>
          <w:szCs w:val="24"/>
        </w:rPr>
        <w:t>related topics and m</w:t>
      </w:r>
      <w:r w:rsidR="00635EE5" w:rsidRPr="00A85A6F">
        <w:rPr>
          <w:szCs w:val="24"/>
        </w:rPr>
        <w:t>ake recommendations to ROS on how to resolve issue</w:t>
      </w:r>
      <w:r w:rsidRPr="00A85A6F">
        <w:rPr>
          <w:szCs w:val="24"/>
        </w:rPr>
        <w:t>s</w:t>
      </w:r>
      <w:r w:rsidR="00635EE5" w:rsidRPr="00A85A6F">
        <w:rPr>
          <w:szCs w:val="24"/>
        </w:rPr>
        <w:t xml:space="preserve"> related to the topic.</w:t>
      </w:r>
    </w:p>
    <w:p w14:paraId="3F4C2D29" w14:textId="77777777" w:rsidR="00A85A6F" w:rsidRDefault="00533379" w:rsidP="00B55C18">
      <w:pPr>
        <w:numPr>
          <w:ilvl w:val="0"/>
          <w:numId w:val="2"/>
        </w:numPr>
        <w:jc w:val="both"/>
        <w:rPr>
          <w:szCs w:val="24"/>
        </w:rPr>
      </w:pPr>
      <w:r w:rsidRPr="00A85A6F">
        <w:rPr>
          <w:szCs w:val="24"/>
        </w:rPr>
        <w:t xml:space="preserve">Review emergency events having a significant impact on the ERCOT System and </w:t>
      </w:r>
      <w:r w:rsidR="006F3D01" w:rsidRPr="00A85A6F">
        <w:rPr>
          <w:szCs w:val="24"/>
        </w:rPr>
        <w:t xml:space="preserve">make </w:t>
      </w:r>
      <w:r w:rsidRPr="00A85A6F">
        <w:rPr>
          <w:szCs w:val="24"/>
        </w:rPr>
        <w:t>recommendations to ROS</w:t>
      </w:r>
      <w:r w:rsidR="000B2606" w:rsidRPr="00A85A6F">
        <w:rPr>
          <w:szCs w:val="24"/>
        </w:rPr>
        <w:t>.</w:t>
      </w:r>
    </w:p>
    <w:p w14:paraId="364F3D04" w14:textId="77777777" w:rsidR="00A85A6F" w:rsidRDefault="009D7AEC" w:rsidP="00B55C18">
      <w:pPr>
        <w:numPr>
          <w:ilvl w:val="0"/>
          <w:numId w:val="2"/>
        </w:numPr>
        <w:jc w:val="both"/>
        <w:rPr>
          <w:szCs w:val="24"/>
        </w:rPr>
      </w:pPr>
      <w:r w:rsidRPr="00A85A6F">
        <w:rPr>
          <w:szCs w:val="24"/>
        </w:rPr>
        <w:t xml:space="preserve">Communicate potential reliability risk to ROS. </w:t>
      </w:r>
    </w:p>
    <w:p w14:paraId="71C3A263" w14:textId="1444936A" w:rsidR="00957C15" w:rsidRPr="00A85A6F" w:rsidRDefault="00957C15" w:rsidP="00B55C18">
      <w:pPr>
        <w:numPr>
          <w:ilvl w:val="0"/>
          <w:numId w:val="2"/>
        </w:numPr>
        <w:jc w:val="both"/>
        <w:rPr>
          <w:szCs w:val="24"/>
        </w:rPr>
      </w:pPr>
      <w:r w:rsidRPr="00A85A6F">
        <w:rPr>
          <w:szCs w:val="24"/>
        </w:rPr>
        <w:t xml:space="preserve">Support any </w:t>
      </w:r>
      <w:del w:id="39" w:author="Luminant" w:date="2025-03-10T10:46:00Z" w16du:dateUtc="2025-03-10T15:46:00Z">
        <w:r w:rsidR="006F3D01" w:rsidRPr="00A85A6F" w:rsidDel="00E00F0B">
          <w:rPr>
            <w:szCs w:val="24"/>
          </w:rPr>
          <w:delText xml:space="preserve">necessary </w:delText>
        </w:r>
        <w:r w:rsidRPr="00A85A6F" w:rsidDel="00E00F0B">
          <w:rPr>
            <w:szCs w:val="24"/>
          </w:rPr>
          <w:delText>technical workshops</w:delText>
        </w:r>
      </w:del>
      <w:ins w:id="40" w:author="Luminant" w:date="2025-03-10T10:46:00Z" w16du:dateUtc="2025-03-10T15:46:00Z">
        <w:r w:rsidR="00E00F0B" w:rsidRPr="00A85A6F">
          <w:rPr>
            <w:szCs w:val="24"/>
          </w:rPr>
          <w:t>technical workshops necessary</w:t>
        </w:r>
      </w:ins>
      <w:r w:rsidRPr="00A85A6F">
        <w:rPr>
          <w:szCs w:val="24"/>
        </w:rPr>
        <w:t>.</w:t>
      </w:r>
    </w:p>
    <w:p w14:paraId="7939A5E6" w14:textId="77777777" w:rsidR="000A114C" w:rsidRDefault="000A114C" w:rsidP="000A114C">
      <w:pPr>
        <w:pStyle w:val="ListParagraph"/>
        <w:rPr>
          <w:szCs w:val="24"/>
        </w:rPr>
      </w:pPr>
    </w:p>
    <w:p w14:paraId="59FA378C" w14:textId="77777777" w:rsidR="00477573" w:rsidRPr="00272B17" w:rsidRDefault="00477573" w:rsidP="004C1BF1">
      <w:pPr>
        <w:ind w:left="1440"/>
        <w:jc w:val="both"/>
        <w:rPr>
          <w:szCs w:val="24"/>
        </w:rPr>
      </w:pPr>
    </w:p>
    <w:sectPr w:rsidR="00477573" w:rsidRPr="00272B17">
      <w:footerReference w:type="default" r:id="rId7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9E31E" w14:textId="77777777" w:rsidR="00806118" w:rsidRPr="00945DFF" w:rsidRDefault="00806118" w:rsidP="00EB6F9E">
      <w:pPr>
        <w:rPr>
          <w:szCs w:val="24"/>
        </w:rPr>
      </w:pPr>
      <w:r>
        <w:separator/>
      </w:r>
    </w:p>
  </w:endnote>
  <w:endnote w:type="continuationSeparator" w:id="0">
    <w:p w14:paraId="34D35C90" w14:textId="77777777" w:rsidR="00806118" w:rsidRPr="00945DFF" w:rsidRDefault="00806118" w:rsidP="00EB6F9E">
      <w:pPr>
        <w:rPr>
          <w:szCs w:val="24"/>
        </w:rPr>
      </w:pPr>
      <w:r>
        <w:continuationSeparator/>
      </w:r>
    </w:p>
  </w:endnote>
  <w:endnote w:type="continuationNotice" w:id="1">
    <w:p w14:paraId="3A5DAC23" w14:textId="77777777" w:rsidR="00806118" w:rsidRDefault="008061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C074" w14:textId="7A97C88F" w:rsidR="00EB6F9E" w:rsidRDefault="00FF3006">
    <w:pPr>
      <w:pStyle w:val="Footer"/>
      <w:rPr>
        <w:sz w:val="22"/>
      </w:rPr>
    </w:pPr>
    <w:r>
      <w:rPr>
        <w:sz w:val="22"/>
      </w:rPr>
      <w:t>ROS Approved</w:t>
    </w:r>
    <w:r w:rsidR="00EB6F9E">
      <w:rPr>
        <w:sz w:val="22"/>
      </w:rPr>
      <w:t xml:space="preserve"> </w:t>
    </w:r>
    <w:r w:rsidR="003322A1">
      <w:rPr>
        <w:sz w:val="22"/>
      </w:rPr>
      <w:t>–</w:t>
    </w:r>
    <w:r>
      <w:rPr>
        <w:sz w:val="22"/>
      </w:rPr>
      <w:t xml:space="preserve"> </w:t>
    </w:r>
    <w:del w:id="41" w:author="Luminant" w:date="2025-03-10T10:44:00Z" w16du:dateUtc="2025-03-10T15:44:00Z">
      <w:r w:rsidR="00EF2A0E" w:rsidDel="004760FE">
        <w:rPr>
          <w:sz w:val="22"/>
        </w:rPr>
        <w:delText>July 6, 2023</w:delText>
      </w:r>
    </w:del>
    <w:ins w:id="42" w:author="Luminant" w:date="2025-03-10T10:44:00Z" w16du:dateUtc="2025-03-10T15:44:00Z">
      <w:r w:rsidR="004760FE">
        <w:rPr>
          <w:sz w:val="22"/>
        </w:rPr>
        <w:t>XX XX, 20</w:t>
      </w:r>
    </w:ins>
    <w:ins w:id="43" w:author="Luminant" w:date="2025-03-10T10:45:00Z" w16du:dateUtc="2025-03-10T15:45:00Z">
      <w:r w:rsidR="004760FE">
        <w:rPr>
          <w:sz w:val="22"/>
        </w:rPr>
        <w:t>25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299D1" w14:textId="77777777" w:rsidR="00806118" w:rsidRPr="00945DFF" w:rsidRDefault="00806118" w:rsidP="00EB6F9E">
      <w:pPr>
        <w:rPr>
          <w:szCs w:val="24"/>
        </w:rPr>
      </w:pPr>
      <w:r>
        <w:separator/>
      </w:r>
    </w:p>
  </w:footnote>
  <w:footnote w:type="continuationSeparator" w:id="0">
    <w:p w14:paraId="315ECDA5" w14:textId="77777777" w:rsidR="00806118" w:rsidRPr="00945DFF" w:rsidRDefault="00806118" w:rsidP="00EB6F9E">
      <w:pPr>
        <w:rPr>
          <w:szCs w:val="24"/>
        </w:rPr>
      </w:pPr>
      <w:r>
        <w:continuationSeparator/>
      </w:r>
    </w:p>
  </w:footnote>
  <w:footnote w:type="continuationNotice" w:id="1">
    <w:p w14:paraId="3B68F47F" w14:textId="77777777" w:rsidR="00806118" w:rsidRDefault="008061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1203DE"/>
    <w:multiLevelType w:val="hybridMultilevel"/>
    <w:tmpl w:val="26FCF41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AA6075D"/>
    <w:multiLevelType w:val="hybridMultilevel"/>
    <w:tmpl w:val="51FEC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017790">
    <w:abstractNumId w:val="0"/>
  </w:num>
  <w:num w:numId="2" w16cid:durableId="125065580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uminant">
    <w15:presenceInfo w15:providerId="None" w15:userId="Lumina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0"/>
  <w:proofState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357CB751-6166-4C34-BDC5-CC305AECFBF7}"/>
    <w:docVar w:name="dgnword-eventsink" w:val="81515512"/>
  </w:docVars>
  <w:rsids>
    <w:rsidRoot w:val="00EB6F9E"/>
    <w:rsid w:val="00002A28"/>
    <w:rsid w:val="0001433D"/>
    <w:rsid w:val="00020AE2"/>
    <w:rsid w:val="00024F8B"/>
    <w:rsid w:val="000430D5"/>
    <w:rsid w:val="000550BD"/>
    <w:rsid w:val="00063424"/>
    <w:rsid w:val="00074854"/>
    <w:rsid w:val="00077D5B"/>
    <w:rsid w:val="00083C59"/>
    <w:rsid w:val="000914BD"/>
    <w:rsid w:val="00095521"/>
    <w:rsid w:val="000A114C"/>
    <w:rsid w:val="000B0773"/>
    <w:rsid w:val="000B2606"/>
    <w:rsid w:val="000E517B"/>
    <w:rsid w:val="000F2018"/>
    <w:rsid w:val="000F22D1"/>
    <w:rsid w:val="00121C03"/>
    <w:rsid w:val="001304D0"/>
    <w:rsid w:val="001325A4"/>
    <w:rsid w:val="00145896"/>
    <w:rsid w:val="00145BB8"/>
    <w:rsid w:val="00153692"/>
    <w:rsid w:val="0015434A"/>
    <w:rsid w:val="0018022A"/>
    <w:rsid w:val="00184810"/>
    <w:rsid w:val="00193034"/>
    <w:rsid w:val="00196147"/>
    <w:rsid w:val="001A0724"/>
    <w:rsid w:val="001B5FBA"/>
    <w:rsid w:val="001D459C"/>
    <w:rsid w:val="001D4928"/>
    <w:rsid w:val="001E20DF"/>
    <w:rsid w:val="001F3CEC"/>
    <w:rsid w:val="00201519"/>
    <w:rsid w:val="002101CD"/>
    <w:rsid w:val="00235BF8"/>
    <w:rsid w:val="00247597"/>
    <w:rsid w:val="002510D1"/>
    <w:rsid w:val="0025721E"/>
    <w:rsid w:val="00272B17"/>
    <w:rsid w:val="002842B7"/>
    <w:rsid w:val="00284F9E"/>
    <w:rsid w:val="002A1096"/>
    <w:rsid w:val="002B2BF2"/>
    <w:rsid w:val="002C787B"/>
    <w:rsid w:val="00325542"/>
    <w:rsid w:val="0032738A"/>
    <w:rsid w:val="0033029B"/>
    <w:rsid w:val="003322A1"/>
    <w:rsid w:val="00337507"/>
    <w:rsid w:val="00340F89"/>
    <w:rsid w:val="00345B81"/>
    <w:rsid w:val="00360520"/>
    <w:rsid w:val="00382852"/>
    <w:rsid w:val="003B01D4"/>
    <w:rsid w:val="003B2EEF"/>
    <w:rsid w:val="003C3807"/>
    <w:rsid w:val="003D68A5"/>
    <w:rsid w:val="003E07F5"/>
    <w:rsid w:val="003F2A73"/>
    <w:rsid w:val="003F5AFC"/>
    <w:rsid w:val="00412120"/>
    <w:rsid w:val="00415915"/>
    <w:rsid w:val="00425232"/>
    <w:rsid w:val="0042653F"/>
    <w:rsid w:val="00432D9C"/>
    <w:rsid w:val="00440B8A"/>
    <w:rsid w:val="004453F7"/>
    <w:rsid w:val="004500D7"/>
    <w:rsid w:val="00451D08"/>
    <w:rsid w:val="004528A1"/>
    <w:rsid w:val="00455FBC"/>
    <w:rsid w:val="0046583F"/>
    <w:rsid w:val="00470250"/>
    <w:rsid w:val="004760FE"/>
    <w:rsid w:val="00477573"/>
    <w:rsid w:val="004855CB"/>
    <w:rsid w:val="004A2172"/>
    <w:rsid w:val="004A7818"/>
    <w:rsid w:val="004A7C43"/>
    <w:rsid w:val="004B1D26"/>
    <w:rsid w:val="004B751B"/>
    <w:rsid w:val="004C1BF1"/>
    <w:rsid w:val="004C4D1C"/>
    <w:rsid w:val="004D261B"/>
    <w:rsid w:val="004D6A17"/>
    <w:rsid w:val="004D727A"/>
    <w:rsid w:val="004E509F"/>
    <w:rsid w:val="004E6BCC"/>
    <w:rsid w:val="004E7F2F"/>
    <w:rsid w:val="004F2629"/>
    <w:rsid w:val="00507918"/>
    <w:rsid w:val="00533379"/>
    <w:rsid w:val="00562FA6"/>
    <w:rsid w:val="0058397E"/>
    <w:rsid w:val="00596FA6"/>
    <w:rsid w:val="005C7CF6"/>
    <w:rsid w:val="005D1E9C"/>
    <w:rsid w:val="005F6FBD"/>
    <w:rsid w:val="0060520A"/>
    <w:rsid w:val="0061302D"/>
    <w:rsid w:val="00617EDB"/>
    <w:rsid w:val="00621BED"/>
    <w:rsid w:val="00630AA6"/>
    <w:rsid w:val="00631C21"/>
    <w:rsid w:val="00635EE5"/>
    <w:rsid w:val="00640782"/>
    <w:rsid w:val="006A7A14"/>
    <w:rsid w:val="006D16EF"/>
    <w:rsid w:val="006D5F4A"/>
    <w:rsid w:val="006E33C0"/>
    <w:rsid w:val="006F2CC2"/>
    <w:rsid w:val="006F3D01"/>
    <w:rsid w:val="007018BF"/>
    <w:rsid w:val="00715754"/>
    <w:rsid w:val="00754ED1"/>
    <w:rsid w:val="0075509B"/>
    <w:rsid w:val="007774B9"/>
    <w:rsid w:val="007B37C9"/>
    <w:rsid w:val="007B4B20"/>
    <w:rsid w:val="007F5F01"/>
    <w:rsid w:val="00806118"/>
    <w:rsid w:val="00825EEF"/>
    <w:rsid w:val="008262B6"/>
    <w:rsid w:val="00846615"/>
    <w:rsid w:val="00852B02"/>
    <w:rsid w:val="00856799"/>
    <w:rsid w:val="00857372"/>
    <w:rsid w:val="008816DB"/>
    <w:rsid w:val="008C5A15"/>
    <w:rsid w:val="008C60B9"/>
    <w:rsid w:val="008D37FD"/>
    <w:rsid w:val="008E6A11"/>
    <w:rsid w:val="008E6AED"/>
    <w:rsid w:val="00907F17"/>
    <w:rsid w:val="00917B3F"/>
    <w:rsid w:val="009230EB"/>
    <w:rsid w:val="00927F3D"/>
    <w:rsid w:val="00930834"/>
    <w:rsid w:val="009340C3"/>
    <w:rsid w:val="00945C97"/>
    <w:rsid w:val="00957C15"/>
    <w:rsid w:val="00963310"/>
    <w:rsid w:val="0096639F"/>
    <w:rsid w:val="009854D8"/>
    <w:rsid w:val="00992C5B"/>
    <w:rsid w:val="009A6F9B"/>
    <w:rsid w:val="009A7C5A"/>
    <w:rsid w:val="009B319F"/>
    <w:rsid w:val="009D7AEC"/>
    <w:rsid w:val="009F0387"/>
    <w:rsid w:val="00A16296"/>
    <w:rsid w:val="00A30A6C"/>
    <w:rsid w:val="00A34B68"/>
    <w:rsid w:val="00A40380"/>
    <w:rsid w:val="00A46488"/>
    <w:rsid w:val="00A54DA2"/>
    <w:rsid w:val="00A57B92"/>
    <w:rsid w:val="00A606CC"/>
    <w:rsid w:val="00A636BD"/>
    <w:rsid w:val="00A66492"/>
    <w:rsid w:val="00A66B0E"/>
    <w:rsid w:val="00A85A6F"/>
    <w:rsid w:val="00AA5A6A"/>
    <w:rsid w:val="00AB142E"/>
    <w:rsid w:val="00AB1DFF"/>
    <w:rsid w:val="00AD13F6"/>
    <w:rsid w:val="00AE432C"/>
    <w:rsid w:val="00AE73B8"/>
    <w:rsid w:val="00AF4B7D"/>
    <w:rsid w:val="00B45179"/>
    <w:rsid w:val="00B462DB"/>
    <w:rsid w:val="00B55C18"/>
    <w:rsid w:val="00B625BF"/>
    <w:rsid w:val="00B703FF"/>
    <w:rsid w:val="00B71416"/>
    <w:rsid w:val="00B716C9"/>
    <w:rsid w:val="00B73161"/>
    <w:rsid w:val="00B83C77"/>
    <w:rsid w:val="00B91011"/>
    <w:rsid w:val="00B94B08"/>
    <w:rsid w:val="00BB231C"/>
    <w:rsid w:val="00BB5A99"/>
    <w:rsid w:val="00BC2BBC"/>
    <w:rsid w:val="00BC5F55"/>
    <w:rsid w:val="00BD64FB"/>
    <w:rsid w:val="00BE2307"/>
    <w:rsid w:val="00BE5276"/>
    <w:rsid w:val="00BE725D"/>
    <w:rsid w:val="00BF2157"/>
    <w:rsid w:val="00C065E3"/>
    <w:rsid w:val="00C144F0"/>
    <w:rsid w:val="00C35506"/>
    <w:rsid w:val="00C45ED6"/>
    <w:rsid w:val="00C5004A"/>
    <w:rsid w:val="00C53163"/>
    <w:rsid w:val="00C92C25"/>
    <w:rsid w:val="00CA55A2"/>
    <w:rsid w:val="00CB4E82"/>
    <w:rsid w:val="00CB5D38"/>
    <w:rsid w:val="00CF3C17"/>
    <w:rsid w:val="00CF4A54"/>
    <w:rsid w:val="00CF7953"/>
    <w:rsid w:val="00D0038D"/>
    <w:rsid w:val="00D0042B"/>
    <w:rsid w:val="00D05BCB"/>
    <w:rsid w:val="00D07A1F"/>
    <w:rsid w:val="00D10E3D"/>
    <w:rsid w:val="00D21C44"/>
    <w:rsid w:val="00D23E49"/>
    <w:rsid w:val="00D36394"/>
    <w:rsid w:val="00D438BA"/>
    <w:rsid w:val="00D53A6A"/>
    <w:rsid w:val="00D54138"/>
    <w:rsid w:val="00D63DA8"/>
    <w:rsid w:val="00D851A3"/>
    <w:rsid w:val="00DA1DCA"/>
    <w:rsid w:val="00DC6D6D"/>
    <w:rsid w:val="00DD5D5B"/>
    <w:rsid w:val="00DE58D3"/>
    <w:rsid w:val="00DF279A"/>
    <w:rsid w:val="00DF35C9"/>
    <w:rsid w:val="00E00F0B"/>
    <w:rsid w:val="00E053A8"/>
    <w:rsid w:val="00E11228"/>
    <w:rsid w:val="00E143EC"/>
    <w:rsid w:val="00E31488"/>
    <w:rsid w:val="00E3667F"/>
    <w:rsid w:val="00E42450"/>
    <w:rsid w:val="00E559BE"/>
    <w:rsid w:val="00E861DD"/>
    <w:rsid w:val="00E96D93"/>
    <w:rsid w:val="00EA17F8"/>
    <w:rsid w:val="00EB6F9E"/>
    <w:rsid w:val="00ED39B2"/>
    <w:rsid w:val="00EE0B0C"/>
    <w:rsid w:val="00EE6CF2"/>
    <w:rsid w:val="00EE7648"/>
    <w:rsid w:val="00EF2A0E"/>
    <w:rsid w:val="00F04B11"/>
    <w:rsid w:val="00F17D52"/>
    <w:rsid w:val="00F353E7"/>
    <w:rsid w:val="00F40468"/>
    <w:rsid w:val="00F65851"/>
    <w:rsid w:val="00F71407"/>
    <w:rsid w:val="00F81E22"/>
    <w:rsid w:val="00FA1803"/>
    <w:rsid w:val="00FB36E8"/>
    <w:rsid w:val="00FB4586"/>
    <w:rsid w:val="00FC5511"/>
    <w:rsid w:val="00FD29A8"/>
    <w:rsid w:val="00FD2A54"/>
    <w:rsid w:val="00FD7612"/>
    <w:rsid w:val="00FE0AB7"/>
    <w:rsid w:val="00FF3006"/>
    <w:rsid w:val="00FF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8F84B3"/>
  <w15:chartTrackingRefBased/>
  <w15:docId w15:val="{49DAF683-0837-49C1-AD10-7F25AE0B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CommentReference">
    <w:name w:val="annotation reference"/>
    <w:uiPriority w:val="99"/>
    <w:semiHidden/>
    <w:unhideWhenUsed/>
    <w:rsid w:val="00EB6F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6F9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6F9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F9E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EB6F9E"/>
    <w:rPr>
      <w:b/>
      <w:bCs/>
    </w:rPr>
  </w:style>
  <w:style w:type="paragraph" w:styleId="Revision">
    <w:name w:val="Revision"/>
    <w:hidden/>
    <w:uiPriority w:val="99"/>
    <w:semiHidden/>
    <w:rsid w:val="00EB6F9E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F9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B6F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91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SCOPE of Operations Working Group</vt:lpstr>
    </vt:vector>
  </TitlesOfParts>
  <Company>Oncor Electric Delivery</Company>
  <LinksUpToDate>false</LinksUpToDate>
  <CharactersWithSpaces>5533</CharactersWithSpaces>
  <SharedDoc>false</SharedDoc>
  <HLinks>
    <vt:vector size="12" baseType="variant">
      <vt:variant>
        <vt:i4>6422640</vt:i4>
      </vt:variant>
      <vt:variant>
        <vt:i4>3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SCOPE of Operations Working Group</dc:title>
  <dc:subject/>
  <dc:creator>Rick Keetch</dc:creator>
  <cp:keywords/>
  <cp:lastModifiedBy>Luminant</cp:lastModifiedBy>
  <cp:revision>5</cp:revision>
  <cp:lastPrinted>2009-08-11T21:31:00Z</cp:lastPrinted>
  <dcterms:created xsi:type="dcterms:W3CDTF">2025-03-20T18:58:00Z</dcterms:created>
  <dcterms:modified xsi:type="dcterms:W3CDTF">2025-03-26T20:52:00Z</dcterms:modified>
</cp:coreProperties>
</file>